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09632399"/>
        <w:docPartObj>
          <w:docPartGallery w:val="Cover Pages"/>
          <w:docPartUnique/>
        </w:docPartObj>
      </w:sdtPr>
      <w:sdtEndPr>
        <w:rPr>
          <w:rFonts w:eastAsiaTheme="minorHAnsi"/>
          <w:lang w:eastAsia="en-US"/>
        </w:rPr>
      </w:sdtEndPr>
      <w:sdtContent>
        <w:p w:rsidR="003E4247" w:rsidRDefault="003E4247">
          <w:pPr>
            <w:pStyle w:val="a7"/>
          </w:pPr>
          <w:r>
            <w:rPr>
              <w:noProof/>
            </w:rPr>
            <mc:AlternateContent>
              <mc:Choice Requires="wpg">
                <w:drawing>
                  <wp:anchor distT="0" distB="0" distL="114300" distR="114300" simplePos="0" relativeHeight="251660288"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36" name="Ομάδα 36"/>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7" name="Ορθογώνιο 37"/>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 name="Πεντάγωνο 38"/>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650599894"/>
                                    <w:dataBinding w:prefixMappings="xmlns:ns0='http://schemas.microsoft.com/office/2006/coverPageProps' " w:xpath="/ns0:CoverPageProperties[1]/ns0:PublishDate[1]" w:storeItemID="{55AF091B-3C7A-41E3-B477-F2FDAA23CFDA}"/>
                                    <w:date w:fullDate="2018-03-25T00:00:00Z">
                                      <w:dateFormat w:val="d/M/yyyy"/>
                                      <w:lid w:val="el-GR"/>
                                      <w:storeMappedDataAs w:val="dateTime"/>
                                      <w:calendar w:val="gregorian"/>
                                    </w:date>
                                  </w:sdtPr>
                                  <w:sdtContent>
                                    <w:p w:rsidR="003E4247" w:rsidRDefault="003E4247">
                                      <w:pPr>
                                        <w:pStyle w:val="a7"/>
                                        <w:jc w:val="right"/>
                                        <w:rPr>
                                          <w:color w:val="FFFFFF" w:themeColor="background1"/>
                                          <w:sz w:val="28"/>
                                          <w:szCs w:val="28"/>
                                        </w:rPr>
                                      </w:pPr>
                                      <w:r>
                                        <w:rPr>
                                          <w:color w:val="FFFFFF" w:themeColor="background1"/>
                                          <w:sz w:val="28"/>
                                          <w:szCs w:val="28"/>
                                        </w:rPr>
                                        <w:t>25/3/2018</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39" name="Ομάδα 39"/>
                            <wpg:cNvGrpSpPr/>
                            <wpg:grpSpPr>
                              <a:xfrm>
                                <a:off x="76200" y="4210050"/>
                                <a:ext cx="2057400" cy="4910328"/>
                                <a:chOff x="80645" y="4211812"/>
                                <a:chExt cx="1306273" cy="3121026"/>
                              </a:xfrm>
                            </wpg:grpSpPr>
                            <wpg:grpSp>
                              <wpg:cNvPr id="40" name="Ομάδα 40"/>
                              <wpg:cNvGrpSpPr>
                                <a:grpSpLocks noChangeAspect="1"/>
                              </wpg:cNvGrpSpPr>
                              <wpg:grpSpPr>
                                <a:xfrm>
                                  <a:off x="141062" y="4211812"/>
                                  <a:ext cx="1047750" cy="3121026"/>
                                  <a:chOff x="141062" y="4211812"/>
                                  <a:chExt cx="1047750" cy="3121026"/>
                                </a:xfrm>
                              </wpg:grpSpPr>
                              <wps:wsp>
                                <wps:cNvPr id="41" name="Ελεύθερη σχεδίαση 41"/>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2" name="Ελεύθερη σχεδίαση 42"/>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3" name="Ελεύθερη σχεδίαση 43"/>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4" name="Ελεύθερη σχεδίαση 44"/>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5" name="Ελεύθερη σχεδίαση 45"/>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6" name="Ελεύθερη σχεδίαση 46"/>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7" name="Ελεύθερη σχεδίαση 47"/>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8" name="Ελεύθερη σχεδίαση 48"/>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49" name="Ελεύθερη σχεδίαση 49"/>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50" name="Ελεύθερη σχεδίαση 50"/>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51" name="Ελεύθερη σχεδίαση 51"/>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52" name="Ελεύθερη σχεδίαση 52"/>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53" name="Ομάδα 53"/>
                              <wpg:cNvGrpSpPr>
                                <a:grpSpLocks noChangeAspect="1"/>
                              </wpg:cNvGrpSpPr>
                              <wpg:grpSpPr>
                                <a:xfrm>
                                  <a:off x="80645" y="4826972"/>
                                  <a:ext cx="1306273" cy="2505863"/>
                                  <a:chOff x="80645" y="4649964"/>
                                  <a:chExt cx="874712" cy="1677988"/>
                                </a:xfrm>
                              </wpg:grpSpPr>
                              <wps:wsp>
                                <wps:cNvPr id="54" name="Ελεύθερη σχεδίαση 54"/>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5" name="Ελεύθερη σχεδίαση 55"/>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6" name="Ελεύθερη σχεδίαση 56"/>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7" name="Ελεύθερη σχεδίαση 57"/>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8" name="Ελεύθερη σχεδίαση 58"/>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59" name="Ελεύθερη σχεδίαση 59"/>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60" name="Ελεύθερη σχεδίαση 60"/>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61" name="Ελεύθερη σχεδίαση 61"/>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62" name="Ελεύθερη σχεδίαση 62"/>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63" name="Ελεύθερη σχεδίαση 63"/>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48" name="Ελεύθερη σχεδίαση 448"/>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36" o:spid="_x0000_s1026" style="position:absolute;margin-left:0;margin-top:0;width:172.8pt;height:718.55pt;z-index:-251656192;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">
                    <v:rect id="Ορθογώνιο 37"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NdQMcA&#10;AADbAAAADwAAAGRycy9kb3ducmV2LnhtbESP3WoCMRSE7wXfIRzBO81qoa2rUaRQqIgUfyjt3XFz&#10;3KxuTpZNdNc+fVMo9HKYmW+Y2aK1pbhR7QvHCkbDBARx5nTBuYLD/nXwDMIHZI2lY1JwJw+Lebcz&#10;w1S7hrd024VcRAj7FBWYEKpUSp8ZsuiHriKO3snVFkOUdS51jU2E21KOk+RRWiw4Lhis6MVQdtld&#10;rQJ3/p4c1s3mctybSfbxNc4/V++NUv1eu5yCCNSG//Bf+00reHiC3y/xB8j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ezXUDHAAAA2wAAAA8AAAAAAAAAAAAAAAAAmAIAAGRy&#10;cy9kb3ducmV2LnhtbFBLBQYAAAAABAAEAPUAAACMAw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38"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ocLMAA&#10;AADbAAAADwAAAGRycy9kb3ducmV2LnhtbERPy4rCMBTdC/MP4Qqz07QKItUoOjIwi/HtB1yba1tt&#10;bkoTbWe+3iwEl4fzns5bU4oH1a6wrCDuRyCIU6sLzhScjt+9MQjnkTWWlknBHzmYzz46U0y0bXhP&#10;j4PPRAhhl6CC3PsqkdKlORl0fVsRB+5ia4M+wDqTusYmhJtSDqJoJA0WHBpyrOgrp/R2uBsFJv6N&#10;l8v2f7Ntrrvhubr7JlqtlfrstosJCE+tf4tf7h+tYBjGhi/hB8j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TocLMAAAADbAAAADwAAAAAAAAAAAAAAAACYAgAAZHJzL2Rvd25y&#10;ZXYueG1sUEsFBgAAAAAEAAQA9QAAAIUDAAAAAA==&#10;" adj="18883" fillcolor="#5b9bd5 [3204]" stroked="f" strokeweight="1pt">
                      <v:textbox inset=",0,14.4pt,0">
                        <w:txbxContent>
                          <w:sdt>
                            <w:sdtPr>
                              <w:rPr>
                                <w:color w:val="FFFFFF" w:themeColor="background1"/>
                                <w:sz w:val="28"/>
                                <w:szCs w:val="28"/>
                              </w:rPr>
                              <w:alias w:val="Ημερομηνία"/>
                              <w:tag w:val=""/>
                              <w:id w:val="-650599894"/>
                              <w:dataBinding w:prefixMappings="xmlns:ns0='http://schemas.microsoft.com/office/2006/coverPageProps' " w:xpath="/ns0:CoverPageProperties[1]/ns0:PublishDate[1]" w:storeItemID="{55AF091B-3C7A-41E3-B477-F2FDAA23CFDA}"/>
                              <w:date w:fullDate="2018-03-25T00:00:00Z">
                                <w:dateFormat w:val="d/M/yyyy"/>
                                <w:lid w:val="el-GR"/>
                                <w:storeMappedDataAs w:val="dateTime"/>
                                <w:calendar w:val="gregorian"/>
                              </w:date>
                            </w:sdtPr>
                            <w:sdtContent>
                              <w:p w:rsidR="003E4247" w:rsidRDefault="003E4247">
                                <w:pPr>
                                  <w:pStyle w:val="a7"/>
                                  <w:jc w:val="right"/>
                                  <w:rPr>
                                    <w:color w:val="FFFFFF" w:themeColor="background1"/>
                                    <w:sz w:val="28"/>
                                    <w:szCs w:val="28"/>
                                  </w:rPr>
                                </w:pPr>
                                <w:r>
                                  <w:rPr>
                                    <w:color w:val="FFFFFF" w:themeColor="background1"/>
                                    <w:sz w:val="28"/>
                                    <w:szCs w:val="28"/>
                                  </w:rPr>
                                  <w:t>25/3/2018</w:t>
                                </w:r>
                              </w:p>
                            </w:sdtContent>
                          </w:sdt>
                        </w:txbxContent>
                      </v:textbox>
                    </v:shape>
                    <v:group id="Ομάδα 39"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group id="Ομάδα 40"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o:lock v:ext="edit" aspectratio="t"/>
                        <v:shape id="Ελεύθερη σχεδίαση 41"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ON3cMA&#10;AADbAAAADwAAAGRycy9kb3ducmV2LnhtbESPT4vCMBTE74LfITzBi2iqLIvUpiKi1D2uf+6P5tlW&#10;m5fSxFr99JuFhT0OM/MbJln3phYdta6yrGA+i0AQ51ZXXCg4n/bTJQjnkTXWlknBixys0+EgwVjb&#10;J39Td/SFCBB2MSoovW9iKV1ekkE3sw1x8K62NeiDbAupW3wGuKnlIoo+pcGKw0KJDW1Lyu/Hh1Gg&#10;36fMdiYrtpPL1+66yZaH7OaUGo/6zQqEp97/h//aB63gYw6/X8IPkO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ON3cMAAADbAAAADwAAAAAAAAAAAAAAAACYAgAAZHJzL2Rv&#10;d25yZXYueG1sUEsFBgAAAAAEAAQA9QAAAIgDA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42"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6lMMMA&#10;AADbAAAADwAAAGRycy9kb3ducmV2LnhtbESPwW7CMBBE75X4B2uRuDVOEaAqxaCABOLSQ6EfsI2X&#10;OCVeR7Yh4e9rJKQeRzPzRrNcD7YVN/KhcazgLctBEFdON1wr+D7tXt9BhIissXVMCu4UYL0avSyx&#10;0K7nL7odYy0ShEOBCkyMXSFlqAxZDJnriJN3dt5iTNLXUnvsE9y2cprnC2mx4bRgsKOtoepyvFoF&#10;V73Y7ufz4fL707vSnz835cEZpSbjofwAEWmI/+Fn+6AVzK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6lMMMAAADbAAAADwAAAAAAAAAAAAAAAACYAgAAZHJzL2Rv&#10;d25yZXYueG1sUEsFBgAAAAAEAAQA9QAAAIgD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43"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lpH8UA&#10;AADbAAAADwAAAGRycy9kb3ducmV2LnhtbESP3WrCQBSE7wu+w3KE3tVNjRSJrlIEwRSh+EOhd4fs&#10;MUmbPRt2V5O8vVsoeDnMzDfMct2bRtzI+dqygtdJAoK4sLrmUsH5tH2Zg/ABWWNjmRQM5GG9Gj0t&#10;MdO24wPdjqEUEcI+QwVVCG0mpS8qMugntiWO3sU6gyFKV0rtsItw08hpkrxJgzXHhQpb2lRU/B6v&#10;RsHnbPjB/GoO0/SU5A737e7j61up53H/vgARqA+P8H97pxXMUvj7En+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SWkfxQAAANsAAAAPAAAAAAAAAAAAAAAAAJgCAABkcnMv&#10;ZG93bnJldi54bWxQSwUGAAAAAAQABAD1AAAAigM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44"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zQYMAA&#10;AADbAAAADwAAAGRycy9kb3ducmV2LnhtbERPy4rCMBTdC/MP4Q7MTtOKDFJNiwyIXbgZH7i9NNe2&#10;2Nx0mqitXz8RBJeH815mvWnEjTpXW1YQTyIQxIXVNZcKDvv1eA7CeWSNjWVSMJCDLP0YLTHR9s6/&#10;dNv5UoQQdgkqqLxvEyldUZFBN7EtceDOtjPoA+xKqTu8h3DTyGkUfUuDNYeGClv6qai47K5Gwal8&#10;RO30z8fx5jiEYY9a59tBqa/PfrUA4an3b/HLnWsFsxk8v4QfIN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izQY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45"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ayAsQA&#10;AADbAAAADwAAAGRycy9kb3ducmV2LnhtbESPT2sCMRTE7wW/Q3hCbzWrVK1bs4sUWsSeXIvg7bl5&#10;+4duXpYk1fXbm0Khx2FmfsOs88F04kLOt5YVTCcJCOLS6pZrBV+H96cXED4ga+wsk4Ibeciz0cMa&#10;U22vvKdLEWoRIexTVNCE0KdS+rIhg35ie+LoVdYZDFG6WmqH1wg3nZwlyUIabDkuNNjTW0Pld/Fj&#10;FFhJrqLjsl3NdmbxGU4f1fxslHocD5tXEIGG8B/+a2+1guc5/H6JP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msgL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46"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1Pp8EA&#10;AADbAAAADwAAAGRycy9kb3ducmV2LnhtbESPQWsCMRSE7wX/Q3iCt5pVrJTVKFUQ2mPVen5uXjdh&#10;Ny9Lkur67xtB8DjMzDfMct27VlwoROtZwWRcgCCuvLZcKzgedq/vIGJC1th6JgU3irBeDV6WWGp/&#10;5W+67FMtMoRjiQpMSl0pZawMOYxj3xFn79cHhynLUEsd8JrhrpXTophLh5bzgsGOtoaqZv/nFAST&#10;Ns3xLWxmzfb0tTtbe/7xVqnRsP9YgEjUp2f40f7UCmZzuH/JP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dT6f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Ελεύθερη σχεδίαση 47"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TtsIA&#10;AADbAAAADwAAAGRycy9kb3ducmV2LnhtbESPUWvCMBSF34X9h3AHvshMlTFHNYoOtvo2rP6AS3Nt&#10;i8lNSWKt/34ZCD4ezjnf4aw2gzWiJx9axwpm0wwEceV0y7WC0/H77RNEiMgajWNScKcAm/XLaIW5&#10;djc+UF/GWiQIhxwVNDF2uZShashimLqOOHln5y3GJH0ttcdbglsj51n2IS22nBYa7OiroepSXq0C&#10;U07cz7Gj+rffF87cd8WZfKHU+HXYLkFEGuIz/GjvtYL3Bfx/S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xO2wgAAANsAAAAPAAAAAAAAAAAAAAAAAJgCAABkcnMvZG93&#10;bnJldi54bWxQSwUGAAAAAAQABAD1AAAAhwMAAAAA&#10;" path="m,l9,37r,3l15,93,5,49,,xe" fillcolor="#44546a [3215]" strokecolor="#44546a [3215]" strokeweight="0">
                          <v:path arrowok="t" o:connecttype="custom" o:connectlocs="0,0;14288,58738;14288,63500;23813,147638;7938,77788;0,0" o:connectangles="0,0,0,0,0,0"/>
                        </v:shape>
                        <v:shape id="Ελεύθερη σχεδίαση 48"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1jo8AA&#10;AADbAAAADwAAAGRycy9kb3ducmV2LnhtbERPTUsDMRC9C/0PYQrebFbRItumxVYET4pVkN6GzTRZ&#10;3UxCEjfbf28OgsfH+15vJzeIkWLqPSu4XjQgiDuvezYKPt6fru5BpIyscfBMCs6UYLuZXayx1b7w&#10;G42HbEQN4dSiAptzaKVMnSWHaeEDceVOPjrMFUYjdcRSw90gb5pmKR32XBssBtpb6r4PP07B59KU&#10;cFfs8SuU3dm8Pp5eoh2VupxPDysQmab8L/5zP2sFt3Vs/VJ/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G1jo8AAAADbAAAADwAAAAAAAAAAAAAAAACYAgAAZHJzL2Rvd25y&#10;ZXYueG1sUEsFBgAAAAAEAAQA9QAAAIU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49"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eRQMcA&#10;AADbAAAADwAAAGRycy9kb3ducmV2LnhtbESPQUvDQBSE74L/YXmCFzEbg4jGbItUjGIR0rQI3p7Z&#10;ZxKafRuya5r4611B6HGYmW+YbDmZTow0uNaygqsoBkFcWd1yrWC3fbq8BeE8ssbOMimYycFycXqS&#10;YartgTc0lr4WAcIuRQWN930qpasaMugi2xMH78sOBn2QQy31gIcAN51M4vhGGmw5LDTY06qhal9+&#10;GwVvr/6DL4riM/l5zh/z+T1ZF3Oi1PnZ9HAPwtPkj+H/9otWcH0Hf1/CD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nkUDHAAAA2wAAAA8AAAAAAAAAAAAAAAAAmAIAAGRy&#10;cy9kb3ducmV2LnhtbFBLBQYAAAAABAAEAPUAAACMAw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50"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tyX8MA&#10;AADbAAAADwAAAGRycy9kb3ducmV2LnhtbERPz2vCMBS+D/Y/hDfYbabKJqVrKirMzZPY7VBvj+at&#10;KTYvtcm0++/NQfD48f3OF6PtxJkG3zpWMJ0kIIhrp1tuFPx8f7ykIHxA1tg5JgX/5GFRPD7kmGl3&#10;4T2dy9CIGMI+QwUmhD6T0teGLPqJ64kj9+sGiyHCoZF6wEsMt52cJclcWmw5NhjsaW2oPpZ/VsFp&#10;udnqz8PrYVem+2plTtVmtq2Uen4al+8gAo3hLr65v7SCt7g+fok/QB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tyX8MAAADbAAAADwAAAAAAAAAAAAAAAACYAgAAZHJzL2Rv&#10;d25yZXYueG1sUEsFBgAAAAAEAAQA9QAAAIgDAAAAAA==&#10;" path="m,l31,65r-8,l,xe" fillcolor="#44546a [3215]" strokecolor="#44546a [3215]" strokeweight="0">
                          <v:path arrowok="t" o:connecttype="custom" o:connectlocs="0,0;49213,103188;36513,103188;0,0" o:connectangles="0,0,0,0"/>
                        </v:shape>
                        <v:shape id="Ελεύθερη σχεδίαση 51"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3bFcQA&#10;AADbAAAADwAAAGRycy9kb3ducmV2LnhtbESPQWsCMRSE70L/Q3iF3jSrULWrUbQgeCroasHbY/O6&#10;u3bzsk1SXf31RhA8DjPzDTOdt6YWJ3K+sqyg30tAEOdWV1wo2GWr7hiED8gaa8uk4EIe5rOXzhRT&#10;bc+8odM2FCJC2KeooAyhSaX0eUkGfc82xNH7sc5giNIVUjs8R7ip5SBJhtJgxXGhxIY+S8p/t/9G&#10;wXF95cPXaLn6az64WhbHbP/tMqXeXtvFBESgNjzDj/ZaK3jvw/1L/AF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92xXEAAAA2wAAAA8AAAAAAAAAAAAAAAAAmAIAAGRycy9k&#10;b3ducmV2LnhtbFBLBQYAAAAABAAEAPUAAACJAwAAAAA=&#10;" path="m,l6,17,7,42,6,39,,23,,xe" fillcolor="#44546a [3215]" strokecolor="#44546a [3215]" strokeweight="0">
                          <v:path arrowok="t" o:connecttype="custom" o:connectlocs="0,0;9525,26988;11113,66675;9525,61913;0,36513;0,0" o:connectangles="0,0,0,0,0,0"/>
                        </v:shape>
                        <v:shape id="Ελεύθερη σχεδίαση 52"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YGlMUA&#10;AADbAAAADwAAAGRycy9kb3ducmV2LnhtbESPT2sCMRTE74V+h/AKvdVsFyplNSu2IIogVO2lt8fm&#10;7R+7eVmT6K5++kYoeBxm5jfMdDaYVpzJ+caygtdRAoK4sLrhSsH3fvHyDsIHZI2tZVJwIQ+z/PFh&#10;ipm2PW/pvAuViBD2GSqoQ+gyKX1Rk0E/sh1x9ErrDIYoXSW1wz7CTSvTJBlLgw3HhRo7+qyp+N2d&#10;jALbF6cP99PicX4wy2u56dP19Uup56dhPgERaAj38H97pRW8pXD7En+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pgaU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53"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o:lock v:ext="edit" aspectratio="t"/>
                        <v:shape id="Ελεύθερη σχεδίαση 54"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UR98cA&#10;AADbAAAADwAAAGRycy9kb3ducmV2LnhtbESPT0vDQBTE74LfYXlCb3ajVJGYTRGh1YNt7R/B4yP7&#10;TKLZt2l2k6x+elcQehxm5jdMNg+mEQN1rras4GqagCAurK65VHDYLy7vQDiPrLGxTAq+ycE8Pz/L&#10;MNV25C0NO1+KCGGXooLK+zaV0hUVGXRT2xJH78N2Bn2UXSl1h2OEm0ZeJ8mtNFhzXKiwpceKiq9d&#10;bxSsVz/vm6fXfvH5Esyxf1uH5WoTlJpchId7EJ6CP4X/289awc0M/r7EHy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NVEffHAAAA2wAAAA8AAAAAAAAAAAAAAAAAmAIAAGRy&#10;cy9kb3ducmV2LnhtbFBLBQYAAAAABAAEAPUAAACMAw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55"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KkcIA&#10;AADbAAAADwAAAGRycy9kb3ducmV2LnhtbESP0YrCMBRE3wX/IVzBF9G0QmXpmhbRXdYnZasfcGmu&#10;bdnmpjRRu39vBMHHYWbOMOt8MK24Ue8aywriRQSCuLS64UrB+fQ9/wDhPLLG1jIp+CcHeTYerTHV&#10;9s6/dCt8JQKEXYoKau+7VEpX1mTQLWxHHLyL7Q36IPtK6h7vAW5auYyilTTYcFiosaNtTeVfcTUK&#10;igNfu6+Ez8fdcTaYn1VsLttYqelk2HyC8DT4d/jV3msFSQLPL+EHy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BcqRwgAAANs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56"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m28MUA&#10;AADbAAAADwAAAGRycy9kb3ducmV2LnhtbESPzWsCMRTE74L/Q3hCb5pVqchqFClUe1rqx6HH183b&#10;D9y8hE10t/3rm4LgcZiZ3zDrbW8acafW15YVTCcJCOLc6ppLBZfz+3gJwgdkjY1lUvBDHrab4WCN&#10;qbYdH+l+CqWIEPYpKqhCcKmUPq/IoJ9YRxy9wrYGQ5RtKXWLXYSbRs6SZCEN1hwXKnT0VlF+Pd2M&#10;gmL/eTWHr+J3+X3rDvNdlrm5y5R6GfW7FYhAfXiGH+0PreB1Af9f4g+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Wbbw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57"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VAvMIA&#10;AADbAAAADwAAAGRycy9kb3ducmV2LnhtbESPS2vDMBCE74H+B7GF3hIpoXWCGyWUgEsp9JDXfbG2&#10;lqm1Mpbix7+vCoUch5n5htnuR9eInrpQe9awXCgQxKU3NVcaLudivgERIrLBxjNpmCjAfvcw22Ju&#10;/MBH6k+xEgnCIUcNNsY2lzKUlhyGhW+Jk/ftO4cxya6SpsMhwV0jV0pl0mHNacFiSwdL5c/p5jTw&#10;5ypYHoIy2dfmeVq/X9WyuGr99Di+vYKINMZ7+L/9YTS8rOHvS/oB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ZUC8wgAAANsAAAAPAAAAAAAAAAAAAAAAAJgCAABkcnMvZG93&#10;bnJldi54bWxQSwUGAAAAAAQABAD1AAAAhwM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58"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nlZ8AA&#10;AADbAAAADwAAAGRycy9kb3ducmV2LnhtbERPy4rCMBTdD/gP4QruxlRBkWoUHwjiRqcq6O7SXNti&#10;c1OaaOvfm4Uwy8N5zxatKcWLaldYVjDoRyCIU6sLzhScT9vfCQjnkTWWlknBmxws5p2fGcbaNvxH&#10;r8RnIoSwi1FB7n0VS+nSnAy6vq2IA3e3tUEfYJ1JXWMTwk0ph1E0lgYLDg05VrTOKX0kT6OgOq42&#10;zfrm9sVlOGn9+7I73LKrUr1uu5yC8NT6f/HXvdMKRmFs+BJ+gJ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EnlZ8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59"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PFfMMA&#10;AADbAAAADwAAAGRycy9kb3ducmV2LnhtbESPT4vCMBTE78J+h/CEvdlUF2WtRpEFQfAg/lnQ27N5&#10;25ZtXkoStX57Iwgeh5n5DTOdt6YWV3K+sqygn6QgiHOrKy4UHPbL3jcIH5A11pZJwZ08zGcfnSlm&#10;2t54S9ddKESEsM9QQRlCk0np85IM+sQ2xNH7s85giNIVUju8Rbip5SBNR9JgxXGhxIZ+Ssr/dxej&#10;4He9cY0enJbn0ddif5R2rWl7Vuqz2y4mIAK14R1+tVdawXAMzy/x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PFfMMAAADbAAAADwAAAAAAAAAAAAAAAACYAgAAZHJzL2Rv&#10;d25yZXYueG1sUEsFBgAAAAAEAAQA9QAAAIgDA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60"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wWPMIA&#10;AADbAAAADwAAAGRycy9kb3ducmV2LnhtbERPy2rCQBTdC/2H4Ra604khiKSOUuwDsSA07cbdJXPN&#10;pM3cCZlJjH59ZyG4PJz3ajPaRgzU+dqxgvksAUFcOl1zpeDn+326BOEDssbGMSm4kIfN+mGywly7&#10;M3/RUIRKxBD2OSowIbS5lL40ZNHPXEscuZPrLIYIu0rqDs8x3DYyTZKFtFhzbDDY0tZQ+Vf0VkG2&#10;3ffXt0OqX4uM9e/Hp5kfjkapp8fx5RlEoDHcxTf3TitYxPXxS/wB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Y8wgAAANsAAAAPAAAAAAAAAAAAAAAAAJgCAABkcnMvZG93&#10;bnJldi54bWxQSwUGAAAAAAQABAD1AAAAhwM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61"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OAKsQA&#10;AADbAAAADwAAAGRycy9kb3ducmV2LnhtbESPzW7CMBCE70h9B2uRegMHRPkJGISglbhwIOkDbOMl&#10;iYjXaez89O3rSpU4jmbnm53dYTCV6KhxpWUFs2kEgjizuuRcwWf6MVmDcB5ZY2WZFPyQg8P+ZbTD&#10;WNueb9QlPhcBwi5GBYX3dSylywoy6Ka2Jg7e3TYGfZBNLnWDfYCbSs6jaCkNlhwaCqzpVFD2SFoT&#10;3sB3v16s8m86dm/nNv3aXK7lRqnX8XDcgvA0+Ofxf/qiFSxn8LclAED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zgCr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62"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88vcQA&#10;AADbAAAADwAAAGRycy9kb3ducmV2LnhtbESPQWsCMRSE74X+h/AKvRTN1oPV1SgiLe1FihpEb4/k&#10;dXfp5mXZxHX990Yo9DjMzDfMfNm7WnTUhsqzgtdhBoLYeFtxoUDvPwYTECEiW6w9k4IrBVguHh/m&#10;mFt/4S11u1iIBOGQo4IyxiaXMpiSHIahb4iT9+NbhzHJtpC2xUuCu1qOsmwsHVacFkpsaF2S+d2d&#10;nQI6dtPN96kyb6zftT7QWX+aF6Wen/rVDESkPv6H/9pfVsF4BPcv6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fPL3EAAAA2wAAAA8AAAAAAAAAAAAAAAAAmAIAAGRycy9k&#10;b3ducmV2LnhtbFBLBQYAAAAABAAEAPUAAACJAwAAAAA=&#10;" path="m,l31,66r-7,l,xe" fillcolor="#44546a [3215]" strokecolor="#44546a [3215]" strokeweight="0">
                          <v:fill opacity="13107f"/>
                          <v:stroke opacity="13107f"/>
                          <v:path arrowok="t" o:connecttype="custom" o:connectlocs="0,0;49213,104775;38100,104775;0,0" o:connectangles="0,0,0,0"/>
                        </v:shape>
                        <v:shape id="Ελεύθερη σχεδίαση 63"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VFvsIA&#10;AADbAAAADwAAAGRycy9kb3ducmV2LnhtbESPzYoCMRCE74LvEFrwphkVRGaNsoiCF8H1Bzw2Se9k&#10;3ElnmEQdfXqzsLDHoqq+oubL1lXiTk0oPSsYDTMQxNqbkgsFp+NmMAMRIrLByjMpeFKA5aLbmWNu&#10;/IO/6H6IhUgQDjkqsDHWuZRBW3IYhr4mTt63bxzGJJtCmgYfCe4qOc6yqXRYclqwWNPKkv453JyC&#10;0l5xd37pgGe5Pnl93V8kFUr1e+3nB4hIbfwP/7W3RsF0Ar9f0g+Q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lUW+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448"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dga8AA&#10;AADcAAAADwAAAGRycy9kb3ducmV2LnhtbERPy4rCMBTdD/gP4QruxtRBRKtRVBDErnyA22tzbYrN&#10;TWgyWv9+shhweTjvxaqzjXhSG2rHCkbDDARx6XTNlYLLefc9BREissbGMSl4U4DVsve1wFy7Fx/p&#10;eYqVSCEcclRgYvS5lKE0ZDEMnSdO3N21FmOCbSV1i68Ubhv5k2UTabHm1GDQ09ZQ+Tj9WgXFxszq&#10;6ngYFRs58TdfXPfry1WpQb9bz0FE6uJH/O/eawXjcVqbzqQjI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dga8AAAADcAAAADwAAAAAAAAAAAAAAAACYAgAAZHJzL2Rvd25y&#10;ZXYueG1sUEsFBgAAAAAEAAQA9QAAAIUDA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Πλαίσιο κειμένου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E4247" w:rsidRDefault="003E4247">
                                <w:pPr>
                                  <w:pStyle w:val="a7"/>
                                  <w:rPr>
                                    <w:color w:val="5B9BD5" w:themeColor="accent1"/>
                                    <w:sz w:val="26"/>
                                    <w:szCs w:val="26"/>
                                  </w:rPr>
                                </w:pPr>
                                <w:sdt>
                                  <w:sdtPr>
                                    <w:rPr>
                                      <w:color w:val="5B9BD5"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Content>
                                    <w:r w:rsidR="00312B9D">
                                      <w:rPr>
                                        <w:color w:val="5B9BD5" w:themeColor="accent1"/>
                                        <w:sz w:val="26"/>
                                        <w:szCs w:val="26"/>
                                      </w:rPr>
                                      <w:t>Χλιαρά Παναγιώτα</w:t>
                                    </w:r>
                                  </w:sdtContent>
                                </w:sdt>
                              </w:p>
                              <w:p w:rsidR="003E4247" w:rsidRDefault="003E4247">
                                <w:pPr>
                                  <w:pStyle w:val="a7"/>
                                  <w:rPr>
                                    <w:color w:val="595959" w:themeColor="text1" w:themeTint="A6"/>
                                    <w:sz w:val="20"/>
                                    <w:szCs w:val="20"/>
                                  </w:rPr>
                                </w:pPr>
                                <w:sdt>
                                  <w:sdtPr>
                                    <w:rPr>
                                      <w:caps/>
                                      <w:color w:val="595959" w:themeColor="text1" w:themeTint="A6"/>
                                      <w:sz w:val="20"/>
                                      <w:szCs w:val="20"/>
                                    </w:rPr>
                                    <w:alias w:val="Εταιρεία"/>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ΠΤΔΕ ΦΛΩΡΙΝΑΣ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2" o:spid="_x0000_s1055" type="#_x0000_t202" style="position:absolute;margin-left:0;margin-top:0;width:4in;height:28.8pt;z-index:251662336;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" filled="f" stroked="f" strokeweight=".5pt">
                    <v:textbox style="mso-fit-shape-to-text:t" inset="0,0,0,0">
                      <w:txbxContent>
                        <w:p w:rsidR="003E4247" w:rsidRDefault="003E4247">
                          <w:pPr>
                            <w:pStyle w:val="a7"/>
                            <w:rPr>
                              <w:color w:val="5B9BD5" w:themeColor="accent1"/>
                              <w:sz w:val="26"/>
                              <w:szCs w:val="26"/>
                            </w:rPr>
                          </w:pPr>
                          <w:sdt>
                            <w:sdtPr>
                              <w:rPr>
                                <w:color w:val="5B9BD5"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Content>
                              <w:r w:rsidR="00312B9D">
                                <w:rPr>
                                  <w:color w:val="5B9BD5" w:themeColor="accent1"/>
                                  <w:sz w:val="26"/>
                                  <w:szCs w:val="26"/>
                                </w:rPr>
                                <w:t>Χλιαρά Παναγιώτα</w:t>
                              </w:r>
                            </w:sdtContent>
                          </w:sdt>
                        </w:p>
                        <w:p w:rsidR="003E4247" w:rsidRDefault="003E4247">
                          <w:pPr>
                            <w:pStyle w:val="a7"/>
                            <w:rPr>
                              <w:color w:val="595959" w:themeColor="text1" w:themeTint="A6"/>
                              <w:sz w:val="20"/>
                              <w:szCs w:val="20"/>
                            </w:rPr>
                          </w:pPr>
                          <w:sdt>
                            <w:sdtPr>
                              <w:rPr>
                                <w:caps/>
                                <w:color w:val="595959" w:themeColor="text1" w:themeTint="A6"/>
                                <w:sz w:val="20"/>
                                <w:szCs w:val="20"/>
                              </w:rPr>
                              <w:alias w:val="Εταιρεία"/>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ΠΤΔΕ ΦΛΩΡΙΝΑΣ</w:t>
                              </w:r>
                            </w:sdtContent>
                          </w:sdt>
                        </w:p>
                      </w:txbxContent>
                    </v:textbox>
                    <w10:wrap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449" name="Πλαίσιο κειμένου 449"/>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E4247" w:rsidRDefault="003E4247">
                                <w:pPr>
                                  <w:pStyle w:val="a7"/>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 xml:space="preserve">ΕΡΓΑΣΙΑ 1 </w:t>
                                    </w:r>
                                  </w:sdtContent>
                                </w:sdt>
                              </w:p>
                              <w:p w:rsidR="003E4247" w:rsidRDefault="003E4247">
                                <w:pPr>
                                  <w:spacing w:before="120"/>
                                  <w:rPr>
                                    <w:color w:val="404040" w:themeColor="text1" w:themeTint="BF"/>
                                    <w:sz w:val="36"/>
                                    <w:szCs w:val="36"/>
                                  </w:rPr>
                                </w:pPr>
                                <w:sdt>
                                  <w:sdtPr>
                                    <w:rPr>
                                      <w:color w:val="404040" w:themeColor="text1" w:themeTint="BF"/>
                                      <w:sz w:val="36"/>
                                      <w:szCs w:val="36"/>
                                    </w:rPr>
                                    <w:alias w:val="Υπότιτλος"/>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ΑΕΜ: 4606</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449" o:spid="_x0000_s1056" type="#_x0000_t202" style="position:absolute;margin-left:0;margin-top:0;width:4in;height:84.25pt;z-index:251661312;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" filled="f" stroked="f" strokeweight=".5pt">
                    <v:textbox style="mso-fit-shape-to-text:t" inset="0,0,0,0">
                      <w:txbxContent>
                        <w:p w:rsidR="003E4247" w:rsidRDefault="003E4247">
                          <w:pPr>
                            <w:pStyle w:val="a7"/>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 xml:space="preserve">ΕΡΓΑΣΙΑ 1 </w:t>
                              </w:r>
                            </w:sdtContent>
                          </w:sdt>
                        </w:p>
                        <w:p w:rsidR="003E4247" w:rsidRDefault="003E4247">
                          <w:pPr>
                            <w:spacing w:before="120"/>
                            <w:rPr>
                              <w:color w:val="404040" w:themeColor="text1" w:themeTint="BF"/>
                              <w:sz w:val="36"/>
                              <w:szCs w:val="36"/>
                            </w:rPr>
                          </w:pPr>
                          <w:sdt>
                            <w:sdtPr>
                              <w:rPr>
                                <w:color w:val="404040" w:themeColor="text1" w:themeTint="BF"/>
                                <w:sz w:val="36"/>
                                <w:szCs w:val="36"/>
                              </w:rPr>
                              <w:alias w:val="Υπότιτλος"/>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ΑΕΜ: 4606</w:t>
                              </w:r>
                            </w:sdtContent>
                          </w:sdt>
                        </w:p>
                      </w:txbxContent>
                    </v:textbox>
                    <w10:wrap anchorx="page" anchory="page"/>
                  </v:shape>
                </w:pict>
              </mc:Fallback>
            </mc:AlternateContent>
          </w:r>
        </w:p>
        <w:p w:rsidR="003E4247" w:rsidRDefault="003E4247">
          <w:pPr>
            <w:rPr>
              <w:rFonts w:asciiTheme="majorHAnsi" w:eastAsiaTheme="majorEastAsia" w:hAnsiTheme="majorHAnsi" w:cstheme="majorBidi"/>
              <w:color w:val="2E74B5" w:themeColor="accent1" w:themeShade="BF"/>
              <w:sz w:val="32"/>
              <w:szCs w:val="32"/>
              <w:lang w:eastAsia="el-GR"/>
            </w:rPr>
          </w:pPr>
          <w:r>
            <w:br w:type="page"/>
          </w:r>
        </w:p>
      </w:sdtContent>
    </w:sdt>
    <w:sdt>
      <w:sdtPr>
        <w:id w:val="1564911043"/>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3E4247" w:rsidRDefault="003E4247">
          <w:pPr>
            <w:pStyle w:val="a8"/>
          </w:pPr>
          <w:r>
            <w:t>Περιεχόμενα</w:t>
          </w:r>
        </w:p>
        <w:p w:rsidR="003E4247" w:rsidRDefault="003E4247">
          <w:pPr>
            <w:pStyle w:val="10"/>
            <w:tabs>
              <w:tab w:val="right" w:leader="dot" w:pos="9060"/>
            </w:tabs>
            <w:rPr>
              <w:rFonts w:eastAsiaTheme="minorEastAsia"/>
              <w:noProof/>
              <w:lang w:eastAsia="el-GR"/>
            </w:rPr>
          </w:pPr>
          <w:r>
            <w:fldChar w:fldCharType="begin"/>
          </w:r>
          <w:r>
            <w:instrText xml:space="preserve"> TOC \o "1-3" \h \z \u </w:instrText>
          </w:r>
          <w:r>
            <w:fldChar w:fldCharType="separate"/>
          </w:r>
          <w:hyperlink w:anchor="_Toc509744603" w:history="1">
            <w:r w:rsidRPr="00367F11">
              <w:rPr>
                <w:rStyle w:val="-"/>
                <w:noProof/>
                <w:lang w:val="en-US"/>
              </w:rPr>
              <w:t>1. Ecology</w:t>
            </w:r>
            <w:r>
              <w:rPr>
                <w:noProof/>
                <w:webHidden/>
              </w:rPr>
              <w:tab/>
            </w:r>
            <w:r>
              <w:rPr>
                <w:noProof/>
                <w:webHidden/>
              </w:rPr>
              <w:fldChar w:fldCharType="begin"/>
            </w:r>
            <w:r>
              <w:rPr>
                <w:noProof/>
                <w:webHidden/>
              </w:rPr>
              <w:instrText xml:space="preserve"> PAGEREF _Toc509744603 \h </w:instrText>
            </w:r>
            <w:r>
              <w:rPr>
                <w:noProof/>
                <w:webHidden/>
              </w:rPr>
            </w:r>
            <w:r>
              <w:rPr>
                <w:noProof/>
                <w:webHidden/>
              </w:rPr>
              <w:fldChar w:fldCharType="separate"/>
            </w:r>
            <w:r>
              <w:rPr>
                <w:noProof/>
                <w:webHidden/>
              </w:rPr>
              <w:t>2</w:t>
            </w:r>
            <w:r>
              <w:rPr>
                <w:noProof/>
                <w:webHidden/>
              </w:rPr>
              <w:fldChar w:fldCharType="end"/>
            </w:r>
          </w:hyperlink>
        </w:p>
        <w:p w:rsidR="003E4247" w:rsidRDefault="003E4247">
          <w:pPr>
            <w:pStyle w:val="10"/>
            <w:tabs>
              <w:tab w:val="right" w:leader="dot" w:pos="9060"/>
            </w:tabs>
            <w:rPr>
              <w:rFonts w:eastAsiaTheme="minorEastAsia"/>
              <w:noProof/>
              <w:lang w:eastAsia="el-GR"/>
            </w:rPr>
          </w:pPr>
          <w:hyperlink w:anchor="_Toc509744604" w:history="1">
            <w:r w:rsidRPr="00367F11">
              <w:rPr>
                <w:rStyle w:val="-"/>
                <w:noProof/>
                <w:lang w:val="en-US"/>
              </w:rPr>
              <w:t>2. Ecological psychology</w:t>
            </w:r>
            <w:r>
              <w:rPr>
                <w:noProof/>
                <w:webHidden/>
              </w:rPr>
              <w:tab/>
            </w:r>
            <w:r>
              <w:rPr>
                <w:noProof/>
                <w:webHidden/>
              </w:rPr>
              <w:fldChar w:fldCharType="begin"/>
            </w:r>
            <w:r>
              <w:rPr>
                <w:noProof/>
                <w:webHidden/>
              </w:rPr>
              <w:instrText xml:space="preserve"> PAGEREF _Toc509744604 \h </w:instrText>
            </w:r>
            <w:r>
              <w:rPr>
                <w:noProof/>
                <w:webHidden/>
              </w:rPr>
            </w:r>
            <w:r>
              <w:rPr>
                <w:noProof/>
                <w:webHidden/>
              </w:rPr>
              <w:fldChar w:fldCharType="separate"/>
            </w:r>
            <w:r>
              <w:rPr>
                <w:noProof/>
                <w:webHidden/>
              </w:rPr>
              <w:t>3</w:t>
            </w:r>
            <w:r>
              <w:rPr>
                <w:noProof/>
                <w:webHidden/>
              </w:rPr>
              <w:fldChar w:fldCharType="end"/>
            </w:r>
          </w:hyperlink>
        </w:p>
        <w:p w:rsidR="003E4247" w:rsidRDefault="003E4247">
          <w:pPr>
            <w:pStyle w:val="20"/>
            <w:tabs>
              <w:tab w:val="right" w:leader="dot" w:pos="9060"/>
            </w:tabs>
            <w:rPr>
              <w:rFonts w:eastAsiaTheme="minorEastAsia"/>
              <w:noProof/>
              <w:lang w:eastAsia="el-GR"/>
            </w:rPr>
          </w:pPr>
          <w:hyperlink w:anchor="_Toc509744605" w:history="1">
            <w:r w:rsidRPr="00367F11">
              <w:rPr>
                <w:rStyle w:val="-"/>
                <w:noProof/>
                <w:lang w:val="en-US"/>
              </w:rPr>
              <w:t>2.1 Barker</w:t>
            </w:r>
            <w:r>
              <w:rPr>
                <w:noProof/>
                <w:webHidden/>
              </w:rPr>
              <w:tab/>
            </w:r>
            <w:r>
              <w:rPr>
                <w:noProof/>
                <w:webHidden/>
              </w:rPr>
              <w:fldChar w:fldCharType="begin"/>
            </w:r>
            <w:r>
              <w:rPr>
                <w:noProof/>
                <w:webHidden/>
              </w:rPr>
              <w:instrText xml:space="preserve"> PAGEREF _Toc509744605 \h </w:instrText>
            </w:r>
            <w:r>
              <w:rPr>
                <w:noProof/>
                <w:webHidden/>
              </w:rPr>
            </w:r>
            <w:r>
              <w:rPr>
                <w:noProof/>
                <w:webHidden/>
              </w:rPr>
              <w:fldChar w:fldCharType="separate"/>
            </w:r>
            <w:r>
              <w:rPr>
                <w:noProof/>
                <w:webHidden/>
              </w:rPr>
              <w:t>3</w:t>
            </w:r>
            <w:r>
              <w:rPr>
                <w:noProof/>
                <w:webHidden/>
              </w:rPr>
              <w:fldChar w:fldCharType="end"/>
            </w:r>
          </w:hyperlink>
        </w:p>
        <w:p w:rsidR="003E4247" w:rsidRDefault="003E4247">
          <w:pPr>
            <w:pStyle w:val="20"/>
            <w:tabs>
              <w:tab w:val="right" w:leader="dot" w:pos="9060"/>
            </w:tabs>
            <w:rPr>
              <w:rFonts w:eastAsiaTheme="minorEastAsia"/>
              <w:noProof/>
              <w:lang w:eastAsia="el-GR"/>
            </w:rPr>
          </w:pPr>
          <w:hyperlink w:anchor="_Toc509744606" w:history="1">
            <w:r w:rsidRPr="00367F11">
              <w:rPr>
                <w:rStyle w:val="-"/>
                <w:noProof/>
                <w:lang w:val="en-US"/>
              </w:rPr>
              <w:t>2.2 Gibson</w:t>
            </w:r>
            <w:r>
              <w:rPr>
                <w:noProof/>
                <w:webHidden/>
              </w:rPr>
              <w:tab/>
            </w:r>
            <w:r>
              <w:rPr>
                <w:noProof/>
                <w:webHidden/>
              </w:rPr>
              <w:fldChar w:fldCharType="begin"/>
            </w:r>
            <w:r>
              <w:rPr>
                <w:noProof/>
                <w:webHidden/>
              </w:rPr>
              <w:instrText xml:space="preserve"> PAGEREF _Toc509744606 \h </w:instrText>
            </w:r>
            <w:r>
              <w:rPr>
                <w:noProof/>
                <w:webHidden/>
              </w:rPr>
            </w:r>
            <w:r>
              <w:rPr>
                <w:noProof/>
                <w:webHidden/>
              </w:rPr>
              <w:fldChar w:fldCharType="separate"/>
            </w:r>
            <w:r>
              <w:rPr>
                <w:noProof/>
                <w:webHidden/>
              </w:rPr>
              <w:t>3</w:t>
            </w:r>
            <w:r>
              <w:rPr>
                <w:noProof/>
                <w:webHidden/>
              </w:rPr>
              <w:fldChar w:fldCharType="end"/>
            </w:r>
          </w:hyperlink>
        </w:p>
        <w:p w:rsidR="003E4247" w:rsidRDefault="003E4247">
          <w:pPr>
            <w:pStyle w:val="10"/>
            <w:tabs>
              <w:tab w:val="right" w:leader="dot" w:pos="9060"/>
            </w:tabs>
            <w:rPr>
              <w:rFonts w:eastAsiaTheme="minorEastAsia"/>
              <w:noProof/>
              <w:lang w:eastAsia="el-GR"/>
            </w:rPr>
          </w:pPr>
          <w:hyperlink w:anchor="_Toc509744607" w:history="1">
            <w:r w:rsidRPr="00367F11">
              <w:rPr>
                <w:rStyle w:val="-"/>
                <w:noProof/>
                <w:lang w:val="en-US"/>
              </w:rPr>
              <w:t>3. Ecological crisis</w:t>
            </w:r>
            <w:r>
              <w:rPr>
                <w:noProof/>
                <w:webHidden/>
              </w:rPr>
              <w:tab/>
            </w:r>
            <w:r>
              <w:rPr>
                <w:noProof/>
                <w:webHidden/>
              </w:rPr>
              <w:fldChar w:fldCharType="begin"/>
            </w:r>
            <w:r>
              <w:rPr>
                <w:noProof/>
                <w:webHidden/>
              </w:rPr>
              <w:instrText xml:space="preserve"> PAGEREF _Toc509744607 \h </w:instrText>
            </w:r>
            <w:r>
              <w:rPr>
                <w:noProof/>
                <w:webHidden/>
              </w:rPr>
            </w:r>
            <w:r>
              <w:rPr>
                <w:noProof/>
                <w:webHidden/>
              </w:rPr>
              <w:fldChar w:fldCharType="separate"/>
            </w:r>
            <w:r>
              <w:rPr>
                <w:noProof/>
                <w:webHidden/>
              </w:rPr>
              <w:t>4</w:t>
            </w:r>
            <w:r>
              <w:rPr>
                <w:noProof/>
                <w:webHidden/>
              </w:rPr>
              <w:fldChar w:fldCharType="end"/>
            </w:r>
          </w:hyperlink>
        </w:p>
        <w:p w:rsidR="003E4247" w:rsidRDefault="003E4247">
          <w:pPr>
            <w:pStyle w:val="20"/>
            <w:tabs>
              <w:tab w:val="right" w:leader="dot" w:pos="9060"/>
            </w:tabs>
            <w:rPr>
              <w:rFonts w:eastAsiaTheme="minorEastAsia"/>
              <w:noProof/>
              <w:lang w:eastAsia="el-GR"/>
            </w:rPr>
          </w:pPr>
          <w:hyperlink w:anchor="_Toc509744608" w:history="1">
            <w:r w:rsidRPr="00367F11">
              <w:rPr>
                <w:rStyle w:val="-"/>
                <w:noProof/>
                <w:lang w:val="en-US"/>
              </w:rPr>
              <w:t>3.1 Abiotic factors</w:t>
            </w:r>
            <w:r>
              <w:rPr>
                <w:noProof/>
                <w:webHidden/>
              </w:rPr>
              <w:tab/>
            </w:r>
            <w:r>
              <w:rPr>
                <w:noProof/>
                <w:webHidden/>
              </w:rPr>
              <w:fldChar w:fldCharType="begin"/>
            </w:r>
            <w:r>
              <w:rPr>
                <w:noProof/>
                <w:webHidden/>
              </w:rPr>
              <w:instrText xml:space="preserve"> PAGEREF _Toc509744608 \h </w:instrText>
            </w:r>
            <w:r>
              <w:rPr>
                <w:noProof/>
                <w:webHidden/>
              </w:rPr>
            </w:r>
            <w:r>
              <w:rPr>
                <w:noProof/>
                <w:webHidden/>
              </w:rPr>
              <w:fldChar w:fldCharType="separate"/>
            </w:r>
            <w:r>
              <w:rPr>
                <w:noProof/>
                <w:webHidden/>
              </w:rPr>
              <w:t>4</w:t>
            </w:r>
            <w:r>
              <w:rPr>
                <w:noProof/>
                <w:webHidden/>
              </w:rPr>
              <w:fldChar w:fldCharType="end"/>
            </w:r>
          </w:hyperlink>
        </w:p>
        <w:p w:rsidR="003E4247" w:rsidRDefault="003E4247">
          <w:pPr>
            <w:pStyle w:val="20"/>
            <w:tabs>
              <w:tab w:val="right" w:leader="dot" w:pos="9060"/>
            </w:tabs>
            <w:rPr>
              <w:rFonts w:eastAsiaTheme="minorEastAsia"/>
              <w:noProof/>
              <w:lang w:eastAsia="el-GR"/>
            </w:rPr>
          </w:pPr>
          <w:hyperlink w:anchor="_Toc509744609" w:history="1">
            <w:r w:rsidRPr="00367F11">
              <w:rPr>
                <w:rStyle w:val="-"/>
                <w:noProof/>
                <w:lang w:val="en-US"/>
              </w:rPr>
              <w:t>3.2 Biodiversity extinction</w:t>
            </w:r>
            <w:r>
              <w:rPr>
                <w:noProof/>
                <w:webHidden/>
              </w:rPr>
              <w:tab/>
            </w:r>
            <w:r>
              <w:rPr>
                <w:noProof/>
                <w:webHidden/>
              </w:rPr>
              <w:fldChar w:fldCharType="begin"/>
            </w:r>
            <w:r>
              <w:rPr>
                <w:noProof/>
                <w:webHidden/>
              </w:rPr>
              <w:instrText xml:space="preserve"> PAGEREF _Toc509744609 \h </w:instrText>
            </w:r>
            <w:r>
              <w:rPr>
                <w:noProof/>
                <w:webHidden/>
              </w:rPr>
            </w:r>
            <w:r>
              <w:rPr>
                <w:noProof/>
                <w:webHidden/>
              </w:rPr>
              <w:fldChar w:fldCharType="separate"/>
            </w:r>
            <w:r>
              <w:rPr>
                <w:noProof/>
                <w:webHidden/>
              </w:rPr>
              <w:t>4</w:t>
            </w:r>
            <w:r>
              <w:rPr>
                <w:noProof/>
                <w:webHidden/>
              </w:rPr>
              <w:fldChar w:fldCharType="end"/>
            </w:r>
          </w:hyperlink>
        </w:p>
        <w:p w:rsidR="003E4247" w:rsidRDefault="003E4247">
          <w:pPr>
            <w:pStyle w:val="10"/>
            <w:tabs>
              <w:tab w:val="right" w:leader="dot" w:pos="9060"/>
            </w:tabs>
            <w:rPr>
              <w:rFonts w:eastAsiaTheme="minorEastAsia"/>
              <w:noProof/>
              <w:lang w:eastAsia="el-GR"/>
            </w:rPr>
          </w:pPr>
          <w:hyperlink w:anchor="_Toc509744610" w:history="1">
            <w:r w:rsidRPr="00367F11">
              <w:rPr>
                <w:rStyle w:val="-"/>
                <w:noProof/>
              </w:rPr>
              <w:t>4</w:t>
            </w:r>
            <w:r w:rsidRPr="00367F11">
              <w:rPr>
                <w:rStyle w:val="-"/>
                <w:noProof/>
                <w:lang w:val="en-US"/>
              </w:rPr>
              <w:t>. Theoretical ecology</w:t>
            </w:r>
            <w:r>
              <w:rPr>
                <w:noProof/>
                <w:webHidden/>
              </w:rPr>
              <w:tab/>
            </w:r>
            <w:r>
              <w:rPr>
                <w:noProof/>
                <w:webHidden/>
              </w:rPr>
              <w:fldChar w:fldCharType="begin"/>
            </w:r>
            <w:r>
              <w:rPr>
                <w:noProof/>
                <w:webHidden/>
              </w:rPr>
              <w:instrText xml:space="preserve"> PAGEREF _Toc509744610 \h </w:instrText>
            </w:r>
            <w:r>
              <w:rPr>
                <w:noProof/>
                <w:webHidden/>
              </w:rPr>
            </w:r>
            <w:r>
              <w:rPr>
                <w:noProof/>
                <w:webHidden/>
              </w:rPr>
              <w:fldChar w:fldCharType="separate"/>
            </w:r>
            <w:r>
              <w:rPr>
                <w:noProof/>
                <w:webHidden/>
              </w:rPr>
              <w:t>5</w:t>
            </w:r>
            <w:r>
              <w:rPr>
                <w:noProof/>
                <w:webHidden/>
              </w:rPr>
              <w:fldChar w:fldCharType="end"/>
            </w:r>
          </w:hyperlink>
        </w:p>
        <w:p w:rsidR="003E4247" w:rsidRDefault="003E4247">
          <w:pPr>
            <w:pStyle w:val="10"/>
            <w:tabs>
              <w:tab w:val="right" w:leader="dot" w:pos="9060"/>
            </w:tabs>
            <w:rPr>
              <w:rFonts w:eastAsiaTheme="minorEastAsia"/>
              <w:noProof/>
              <w:lang w:eastAsia="el-GR"/>
            </w:rPr>
          </w:pPr>
          <w:hyperlink w:anchor="_Toc509744611" w:history="1">
            <w:r w:rsidRPr="00367F11">
              <w:rPr>
                <w:rStyle w:val="-"/>
                <w:noProof/>
                <w:lang w:val="en-US"/>
              </w:rPr>
              <w:t>5. Environmental science</w:t>
            </w:r>
            <w:r>
              <w:rPr>
                <w:noProof/>
                <w:webHidden/>
              </w:rPr>
              <w:tab/>
            </w:r>
            <w:r>
              <w:rPr>
                <w:noProof/>
                <w:webHidden/>
              </w:rPr>
              <w:fldChar w:fldCharType="begin"/>
            </w:r>
            <w:r>
              <w:rPr>
                <w:noProof/>
                <w:webHidden/>
              </w:rPr>
              <w:instrText xml:space="preserve"> PAGEREF _Toc509744611 \h </w:instrText>
            </w:r>
            <w:r>
              <w:rPr>
                <w:noProof/>
                <w:webHidden/>
              </w:rPr>
            </w:r>
            <w:r>
              <w:rPr>
                <w:noProof/>
                <w:webHidden/>
              </w:rPr>
              <w:fldChar w:fldCharType="separate"/>
            </w:r>
            <w:r>
              <w:rPr>
                <w:noProof/>
                <w:webHidden/>
              </w:rPr>
              <w:t>6</w:t>
            </w:r>
            <w:r>
              <w:rPr>
                <w:noProof/>
                <w:webHidden/>
              </w:rPr>
              <w:fldChar w:fldCharType="end"/>
            </w:r>
          </w:hyperlink>
        </w:p>
        <w:p w:rsidR="003E4247" w:rsidRDefault="003E4247">
          <w:pPr>
            <w:pStyle w:val="10"/>
            <w:tabs>
              <w:tab w:val="right" w:leader="dot" w:pos="9060"/>
            </w:tabs>
            <w:rPr>
              <w:rFonts w:eastAsiaTheme="minorEastAsia"/>
              <w:noProof/>
              <w:lang w:eastAsia="el-GR"/>
            </w:rPr>
          </w:pPr>
          <w:hyperlink w:anchor="_Toc509744612" w:history="1">
            <w:r w:rsidRPr="00367F11">
              <w:rPr>
                <w:rStyle w:val="-"/>
                <w:noProof/>
              </w:rPr>
              <w:t>6</w:t>
            </w:r>
            <w:r w:rsidRPr="00367F11">
              <w:rPr>
                <w:rStyle w:val="-"/>
                <w:noProof/>
                <w:lang w:val="en-US"/>
              </w:rPr>
              <w:t xml:space="preserve">. </w:t>
            </w:r>
            <w:r w:rsidRPr="00367F11">
              <w:rPr>
                <w:rStyle w:val="-"/>
                <w:noProof/>
              </w:rPr>
              <w:t>Η οικογένειά μου</w:t>
            </w:r>
            <w:r>
              <w:rPr>
                <w:noProof/>
                <w:webHidden/>
              </w:rPr>
              <w:tab/>
            </w:r>
            <w:r>
              <w:rPr>
                <w:noProof/>
                <w:webHidden/>
              </w:rPr>
              <w:fldChar w:fldCharType="begin"/>
            </w:r>
            <w:r>
              <w:rPr>
                <w:noProof/>
                <w:webHidden/>
              </w:rPr>
              <w:instrText xml:space="preserve"> PAGEREF _Toc509744612 \h </w:instrText>
            </w:r>
            <w:r>
              <w:rPr>
                <w:noProof/>
                <w:webHidden/>
              </w:rPr>
            </w:r>
            <w:r>
              <w:rPr>
                <w:noProof/>
                <w:webHidden/>
              </w:rPr>
              <w:fldChar w:fldCharType="separate"/>
            </w:r>
            <w:r>
              <w:rPr>
                <w:noProof/>
                <w:webHidden/>
              </w:rPr>
              <w:t>7</w:t>
            </w:r>
            <w:r>
              <w:rPr>
                <w:noProof/>
                <w:webHidden/>
              </w:rPr>
              <w:fldChar w:fldCharType="end"/>
            </w:r>
          </w:hyperlink>
        </w:p>
        <w:p w:rsidR="003E4247" w:rsidRDefault="003E4247">
          <w:r>
            <w:rPr>
              <w:b/>
              <w:bCs/>
            </w:rPr>
            <w:fldChar w:fldCharType="end"/>
          </w:r>
        </w:p>
      </w:sdtContent>
    </w:sdt>
    <w:p w:rsidR="003E4247" w:rsidRDefault="003E4247" w:rsidP="003E4247">
      <w:pPr>
        <w:rPr>
          <w:rStyle w:val="1Char"/>
        </w:rPr>
      </w:pPr>
      <w:r>
        <w:rPr>
          <w:rStyle w:val="1Char"/>
        </w:rPr>
        <w:br w:type="page"/>
      </w:r>
    </w:p>
    <w:p w:rsidR="00B35CF0" w:rsidRPr="003E4247" w:rsidRDefault="003E4247" w:rsidP="003E4247">
      <w:pPr>
        <w:pStyle w:val="1"/>
        <w:rPr>
          <w:rStyle w:val="1Char"/>
          <w:lang w:val="en-US"/>
        </w:rPr>
      </w:pPr>
      <w:bookmarkStart w:id="0" w:name="_Toc509744603"/>
      <w:r>
        <w:rPr>
          <w:rStyle w:val="1Char"/>
          <w:lang w:val="en-US"/>
        </w:rPr>
        <w:lastRenderedPageBreak/>
        <w:t xml:space="preserve">1. </w:t>
      </w:r>
      <w:r w:rsidR="00B35CF0" w:rsidRPr="003E4247">
        <w:rPr>
          <w:rStyle w:val="1Char"/>
          <w:lang w:val="en-US"/>
        </w:rPr>
        <w:t>Ecology</w:t>
      </w:r>
      <w:bookmarkStart w:id="1" w:name="_GoBack"/>
      <w:bookmarkEnd w:id="0"/>
      <w:bookmarkEnd w:id="1"/>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 xml:space="preserve">Ecology (from Greek: </w:t>
      </w:r>
      <w:proofErr w:type="spellStart"/>
      <w:r w:rsidRPr="009617BD">
        <w:rPr>
          <w:rFonts w:ascii="Times New Roman" w:hAnsi="Times New Roman" w:cs="Times New Roman"/>
        </w:rPr>
        <w:t>οἶκος</w:t>
      </w:r>
      <w:proofErr w:type="spellEnd"/>
      <w:r w:rsidRPr="009617BD">
        <w:rPr>
          <w:rFonts w:ascii="Times New Roman" w:hAnsi="Times New Roman" w:cs="Times New Roman"/>
          <w:lang w:val="en-US"/>
        </w:rPr>
        <w:t>, "house", or "environment"; -</w:t>
      </w:r>
      <w:r w:rsidRPr="009617BD">
        <w:rPr>
          <w:rFonts w:ascii="Times New Roman" w:hAnsi="Times New Roman" w:cs="Times New Roman"/>
        </w:rPr>
        <w:t>λογία</w:t>
      </w:r>
      <w:r w:rsidRPr="009617BD">
        <w:rPr>
          <w:rFonts w:ascii="Times New Roman" w:hAnsi="Times New Roman" w:cs="Times New Roman"/>
          <w:lang w:val="en-US"/>
        </w:rPr>
        <w:t>, "study of"</w:t>
      </w:r>
      <w:proofErr w:type="gramStart"/>
      <w:r w:rsidRPr="009617BD">
        <w:rPr>
          <w:rFonts w:ascii="Times New Roman" w:hAnsi="Times New Roman" w:cs="Times New Roman"/>
          <w:lang w:val="en-US"/>
        </w:rPr>
        <w:t>)[</w:t>
      </w:r>
      <w:proofErr w:type="gramEnd"/>
      <w:r w:rsidRPr="009617BD">
        <w:rPr>
          <w:rFonts w:ascii="Times New Roman" w:hAnsi="Times New Roman" w:cs="Times New Roman"/>
          <w:lang w:val="en-US"/>
        </w:rPr>
        <w:t xml:space="preserve">A] is the branch of biology[1] which studies the interactions among organisms and their environment. Objects of study include interactions of organisms with each other and with </w:t>
      </w:r>
      <w:del w:id="2" w:author="admin" w:date="2018-03-25T02:17:00Z">
        <w:r w:rsidRPr="009617BD" w:rsidDel="008F788C">
          <w:rPr>
            <w:rFonts w:ascii="Times New Roman" w:hAnsi="Times New Roman" w:cs="Times New Roman"/>
            <w:lang w:val="en-US"/>
          </w:rPr>
          <w:delText xml:space="preserve">abiotic </w:delText>
        </w:r>
      </w:del>
      <w:ins w:id="3" w:author="admin" w:date="2018-03-25T02:17:00Z">
        <w:r w:rsidR="008F788C">
          <w:rPr>
            <w:rFonts w:ascii="Times New Roman" w:hAnsi="Times New Roman" w:cs="Times New Roman"/>
            <w:lang w:val="en-US"/>
          </w:rPr>
          <w:t>lifeless</w:t>
        </w:r>
        <w:r w:rsidR="008F788C" w:rsidRPr="009617BD">
          <w:rPr>
            <w:rFonts w:ascii="Times New Roman" w:hAnsi="Times New Roman" w:cs="Times New Roman"/>
            <w:lang w:val="en-US"/>
          </w:rPr>
          <w:t xml:space="preserve"> </w:t>
        </w:r>
      </w:ins>
      <w:r w:rsidRPr="009617BD">
        <w:rPr>
          <w:rFonts w:ascii="Times New Roman" w:hAnsi="Times New Roman" w:cs="Times New Roman"/>
          <w:lang w:val="en-US"/>
        </w:rPr>
        <w:t xml:space="preserve">components of their environment. Topics of interest include the biodiversity, distribution, biomass, and populations of organisms, as well as cooperation and competition within and between species. Ecosystems are dynamically </w:t>
      </w:r>
      <w:del w:id="4" w:author="admin" w:date="2018-03-25T02:19:00Z">
        <w:r w:rsidRPr="009617BD" w:rsidDel="008F788C">
          <w:rPr>
            <w:rFonts w:ascii="Times New Roman" w:hAnsi="Times New Roman" w:cs="Times New Roman"/>
            <w:lang w:val="en-US"/>
          </w:rPr>
          <w:delText xml:space="preserve">interacting </w:delText>
        </w:r>
      </w:del>
      <w:ins w:id="5" w:author="admin" w:date="2018-03-25T02:19:00Z">
        <w:r w:rsidR="008F788C">
          <w:rPr>
            <w:rFonts w:ascii="Times New Roman" w:hAnsi="Times New Roman" w:cs="Times New Roman"/>
            <w:lang w:val="en-US"/>
          </w:rPr>
          <w:t>collaborating</w:t>
        </w:r>
        <w:r w:rsidR="008F788C" w:rsidRPr="009617BD">
          <w:rPr>
            <w:rFonts w:ascii="Times New Roman" w:hAnsi="Times New Roman" w:cs="Times New Roman"/>
            <w:lang w:val="en-US"/>
          </w:rPr>
          <w:t xml:space="preserve"> </w:t>
        </w:r>
      </w:ins>
      <w:r w:rsidRPr="009617BD">
        <w:rPr>
          <w:rFonts w:ascii="Times New Roman" w:hAnsi="Times New Roman" w:cs="Times New Roman"/>
          <w:lang w:val="en-US"/>
        </w:rPr>
        <w:t xml:space="preserve">systems of organisms, the communities they make up, and the </w:t>
      </w:r>
      <w:del w:id="6" w:author="admin" w:date="2018-03-25T02:20:00Z">
        <w:r w:rsidRPr="009617BD" w:rsidDel="008F788C">
          <w:rPr>
            <w:rFonts w:ascii="Times New Roman" w:hAnsi="Times New Roman" w:cs="Times New Roman"/>
            <w:lang w:val="en-US"/>
          </w:rPr>
          <w:delText>non-living</w:delText>
        </w:r>
      </w:del>
      <w:r w:rsidR="001273F6">
        <w:rPr>
          <w:rFonts w:ascii="Times New Roman" w:hAnsi="Times New Roman" w:cs="Times New Roman"/>
          <w:lang w:val="en-US"/>
        </w:rPr>
        <w:t xml:space="preserve"> </w:t>
      </w:r>
      <w:ins w:id="7" w:author="admin" w:date="2018-03-25T02:20:00Z">
        <w:r w:rsidR="008F788C">
          <w:rPr>
            <w:rFonts w:ascii="Times New Roman" w:hAnsi="Times New Roman" w:cs="Times New Roman"/>
            <w:lang w:val="en-US"/>
          </w:rPr>
          <w:t>dead</w:t>
        </w:r>
      </w:ins>
      <w:r w:rsidRPr="009617BD">
        <w:rPr>
          <w:rFonts w:ascii="Times New Roman" w:hAnsi="Times New Roman" w:cs="Times New Roman"/>
          <w:lang w:val="en-US"/>
        </w:rPr>
        <w:t xml:space="preserve"> components of their environment. Ecosystem processes, such as </w:t>
      </w:r>
      <w:del w:id="8" w:author="admin" w:date="2018-03-25T02:21:00Z">
        <w:r w:rsidRPr="009617BD" w:rsidDel="008F788C">
          <w:rPr>
            <w:rFonts w:ascii="Times New Roman" w:hAnsi="Times New Roman" w:cs="Times New Roman"/>
            <w:lang w:val="en-US"/>
          </w:rPr>
          <w:delText xml:space="preserve">primary </w:delText>
        </w:r>
      </w:del>
      <w:ins w:id="9" w:author="admin" w:date="2018-03-25T02:21:00Z">
        <w:r w:rsidR="008F788C">
          <w:rPr>
            <w:rFonts w:ascii="Times New Roman" w:hAnsi="Times New Roman" w:cs="Times New Roman"/>
            <w:lang w:val="en-US"/>
          </w:rPr>
          <w:t>main</w:t>
        </w:r>
        <w:r w:rsidR="008F788C" w:rsidRPr="009617BD">
          <w:rPr>
            <w:rFonts w:ascii="Times New Roman" w:hAnsi="Times New Roman" w:cs="Times New Roman"/>
            <w:lang w:val="en-US"/>
          </w:rPr>
          <w:t xml:space="preserve"> </w:t>
        </w:r>
      </w:ins>
      <w:r w:rsidRPr="009617BD">
        <w:rPr>
          <w:rFonts w:ascii="Times New Roman" w:hAnsi="Times New Roman" w:cs="Times New Roman"/>
          <w:lang w:val="en-US"/>
        </w:rPr>
        <w:t xml:space="preserve">production, </w:t>
      </w:r>
      <w:proofErr w:type="spellStart"/>
      <w:r w:rsidRPr="009617BD">
        <w:rPr>
          <w:rFonts w:ascii="Times New Roman" w:hAnsi="Times New Roman" w:cs="Times New Roman"/>
          <w:lang w:val="en-US"/>
        </w:rPr>
        <w:t>pedogenesis</w:t>
      </w:r>
      <w:proofErr w:type="spellEnd"/>
      <w:r w:rsidRPr="009617BD">
        <w:rPr>
          <w:rFonts w:ascii="Times New Roman" w:hAnsi="Times New Roman" w:cs="Times New Roman"/>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 xml:space="preserve">Ecology has practical applications in conservation biology, wetland management, natural resource management (agroecology, agriculture, forestry, agroforestry, </w:t>
      </w:r>
      <w:proofErr w:type="gramStart"/>
      <w:r w:rsidRPr="009617BD">
        <w:rPr>
          <w:rFonts w:ascii="Times New Roman" w:hAnsi="Times New Roman" w:cs="Times New Roman"/>
          <w:lang w:val="en-US"/>
        </w:rPr>
        <w:t>fisheries</w:t>
      </w:r>
      <w:proofErr w:type="gramEnd"/>
      <w:r w:rsidRPr="009617BD">
        <w:rPr>
          <w:rFonts w:ascii="Times New Roman" w:hAnsi="Times New Roman" w:cs="Times New Roman"/>
          <w:lang w:val="en-US"/>
        </w:rPr>
        <w:t>),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The word "ecology" ("</w:t>
      </w:r>
      <w:proofErr w:type="spellStart"/>
      <w:r w:rsidRPr="009617BD">
        <w:rPr>
          <w:rFonts w:ascii="Times New Roman" w:hAnsi="Times New Roman" w:cs="Times New Roman"/>
          <w:lang w:val="en-US"/>
        </w:rPr>
        <w:t>Ökologie</w:t>
      </w:r>
      <w:proofErr w:type="spellEnd"/>
      <w:r w:rsidRPr="009617BD">
        <w:rPr>
          <w:rFonts w:ascii="Times New Roman" w:hAnsi="Times New Roman" w:cs="Times New Roman"/>
          <w:lang w:val="en-US"/>
        </w:rPr>
        <w:t>") was coined in 1866 by the German scientist Ernst Haeckel. Ecological thought is derivative of established currents in philosophy, particularly from ethics and politics</w:t>
      </w:r>
      <w:proofErr w:type="gramStart"/>
      <w:r w:rsidRPr="009617BD">
        <w:rPr>
          <w:rFonts w:ascii="Times New Roman" w:hAnsi="Times New Roman" w:cs="Times New Roman"/>
          <w:lang w:val="en-US"/>
        </w:rPr>
        <w:t>.[</w:t>
      </w:r>
      <w:proofErr w:type="gramEnd"/>
      <w:r w:rsidRPr="009617BD">
        <w:rPr>
          <w:rFonts w:ascii="Times New Roman" w:hAnsi="Times New Roman" w:cs="Times New Roman"/>
          <w:lang w:val="en-US"/>
        </w:rPr>
        <w:t>2]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r w:rsidRPr="009617BD">
        <w:rPr>
          <w:rFonts w:ascii="Times New Roman" w:hAnsi="Times New Roman" w:cs="Times New Roman"/>
          <w:lang w:val="en-US"/>
        </w:rPr>
        <w:br w:type="page"/>
      </w:r>
    </w:p>
    <w:p w:rsidR="00F00E2F" w:rsidRPr="00F00E2F" w:rsidRDefault="00C22AA9" w:rsidP="00B35CF0">
      <w:pPr>
        <w:pStyle w:val="1"/>
        <w:rPr>
          <w:lang w:val="en-US"/>
        </w:rPr>
      </w:pPr>
      <w:bookmarkStart w:id="10" w:name="_Toc509741307"/>
      <w:bookmarkStart w:id="11" w:name="_Toc509744604"/>
      <w:r w:rsidRPr="004638D7">
        <w:rPr>
          <w:lang w:val="en-US"/>
        </w:rPr>
        <w:lastRenderedPageBreak/>
        <w:t>2</w:t>
      </w:r>
      <w:r w:rsidR="004638D7">
        <w:rPr>
          <w:lang w:val="en-US"/>
        </w:rPr>
        <w:t>.</w:t>
      </w:r>
      <w:r w:rsidR="00563825">
        <w:rPr>
          <w:lang w:val="en-US"/>
        </w:rPr>
        <w:t xml:space="preserve"> </w:t>
      </w:r>
      <w:r w:rsidR="00F00E2F" w:rsidRPr="00F00E2F">
        <w:rPr>
          <w:lang w:val="en-US"/>
        </w:rPr>
        <w:t>Ecological psychology</w:t>
      </w:r>
      <w:bookmarkEnd w:id="10"/>
      <w:bookmarkEnd w:id="11"/>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 xml:space="preserve">Ecological psychology is a term claimed by several schools of psychology with the main one involving the work of James J. Gibson and his associates, and another one the work of Roger G. Barker, Herb Wright and associates at the University of Kansas in Lawrence. Whereas </w:t>
      </w:r>
      <w:proofErr w:type="spellStart"/>
      <w:r w:rsidRPr="009617BD">
        <w:rPr>
          <w:rFonts w:ascii="Times New Roman" w:hAnsi="Times New Roman" w:cs="Times New Roman"/>
          <w:lang w:val="en-US"/>
        </w:rPr>
        <w:t>Gibsonian</w:t>
      </w:r>
      <w:proofErr w:type="spellEnd"/>
      <w:r w:rsidRPr="009617BD">
        <w:rPr>
          <w:rFonts w:ascii="Times New Roman" w:hAnsi="Times New Roman" w:cs="Times New Roman"/>
          <w:lang w:val="en-US"/>
        </w:rPr>
        <w:t xml:space="preserve"> psychology is always termed ecological psychology, the work of Barker (and his followers) is also sometimes referred to as environmental psychology. There is some overlap between the two schools, although the </w:t>
      </w:r>
      <w:proofErr w:type="spellStart"/>
      <w:r w:rsidRPr="009617BD">
        <w:rPr>
          <w:rFonts w:ascii="Times New Roman" w:hAnsi="Times New Roman" w:cs="Times New Roman"/>
          <w:lang w:val="en-US"/>
        </w:rPr>
        <w:t>Gibsonian</w:t>
      </w:r>
      <w:proofErr w:type="spellEnd"/>
      <w:r w:rsidRPr="009617BD">
        <w:rPr>
          <w:rFonts w:ascii="Times New Roman" w:hAnsi="Times New Roman" w:cs="Times New Roman"/>
          <w:lang w:val="en-US"/>
        </w:rPr>
        <w:t xml:space="preserve"> approach is more philosophical and deeply reflective on its predecessors in the history of psychology.</w:t>
      </w:r>
    </w:p>
    <w:p w:rsidR="00F00E2F" w:rsidRPr="00F00E2F" w:rsidRDefault="000A40B4" w:rsidP="009617BD">
      <w:pPr>
        <w:pStyle w:val="2"/>
        <w:rPr>
          <w:lang w:val="en-US"/>
        </w:rPr>
      </w:pPr>
      <w:bookmarkStart w:id="12" w:name="_Toc509741308"/>
      <w:bookmarkStart w:id="13" w:name="_Toc509744605"/>
      <w:r>
        <w:rPr>
          <w:lang w:val="en-US"/>
        </w:rPr>
        <w:t xml:space="preserve">2.1 </w:t>
      </w:r>
      <w:r w:rsidR="00F00E2F" w:rsidRPr="00F00E2F">
        <w:rPr>
          <w:lang w:val="en-US"/>
        </w:rPr>
        <w:t>Barker</w:t>
      </w:r>
      <w:bookmarkEnd w:id="12"/>
      <w:bookmarkEnd w:id="13"/>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 xml:space="preserve">Barker's work was based on his empirical work at the Midwest Field Station. He wrote later: "The Midwest Psychological Field Station was established to facilitate the study of human behavior and its environment in situ by bringing to psychological science the kind of opportunity long available to biologists: easy access to phenomena of the science unaltered by the selection and preparation that occur in laboratories." (Barker, 1968). The study of environmental units (behavior settings) grew out of this research. In his classic work "Ecological Psychology" (1968) he argued that human </w:t>
      </w:r>
      <w:proofErr w:type="spellStart"/>
      <w:r w:rsidRPr="009617BD">
        <w:rPr>
          <w:rFonts w:ascii="Times New Roman" w:hAnsi="Times New Roman" w:cs="Times New Roman"/>
          <w:lang w:val="en-US"/>
        </w:rPr>
        <w:t>behaviour</w:t>
      </w:r>
      <w:proofErr w:type="spellEnd"/>
      <w:r w:rsidRPr="009617BD">
        <w:rPr>
          <w:rFonts w:ascii="Times New Roman" w:hAnsi="Times New Roman" w:cs="Times New Roman"/>
          <w:lang w:val="en-US"/>
        </w:rPr>
        <w:t xml:space="preserve"> was radically situated: in other words, you couldn't make predictions about human </w:t>
      </w:r>
      <w:proofErr w:type="spellStart"/>
      <w:r w:rsidRPr="009617BD">
        <w:rPr>
          <w:rFonts w:ascii="Times New Roman" w:hAnsi="Times New Roman" w:cs="Times New Roman"/>
          <w:lang w:val="en-US"/>
        </w:rPr>
        <w:t>behaviour</w:t>
      </w:r>
      <w:proofErr w:type="spellEnd"/>
      <w:r w:rsidRPr="009617BD">
        <w:rPr>
          <w:rFonts w:ascii="Times New Roman" w:hAnsi="Times New Roman" w:cs="Times New Roman"/>
          <w:lang w:val="en-US"/>
        </w:rPr>
        <w:t xml:space="preserve"> unless you know what situation or context or environment the human in question was in. For example, there are certain </w:t>
      </w:r>
      <w:proofErr w:type="spellStart"/>
      <w:r w:rsidRPr="009617BD">
        <w:rPr>
          <w:rFonts w:ascii="Times New Roman" w:hAnsi="Times New Roman" w:cs="Times New Roman"/>
          <w:lang w:val="en-US"/>
        </w:rPr>
        <w:t>behaviours</w:t>
      </w:r>
      <w:proofErr w:type="spellEnd"/>
      <w:r w:rsidRPr="009617BD">
        <w:rPr>
          <w:rFonts w:ascii="Times New Roman" w:hAnsi="Times New Roman" w:cs="Times New Roman"/>
          <w:lang w:val="en-US"/>
        </w:rPr>
        <w:t xml:space="preserve"> appropriate to being in church, attending a lecture, working in a factory etc., and the </w:t>
      </w:r>
      <w:proofErr w:type="spellStart"/>
      <w:r w:rsidRPr="009617BD">
        <w:rPr>
          <w:rFonts w:ascii="Times New Roman" w:hAnsi="Times New Roman" w:cs="Times New Roman"/>
          <w:lang w:val="en-US"/>
        </w:rPr>
        <w:t>behaviour</w:t>
      </w:r>
      <w:proofErr w:type="spellEnd"/>
      <w:r w:rsidRPr="009617BD">
        <w:rPr>
          <w:rFonts w:ascii="Times New Roman" w:hAnsi="Times New Roman" w:cs="Times New Roman"/>
          <w:lang w:val="en-US"/>
        </w:rPr>
        <w:t xml:space="preserve"> of people in these environments is more similar than the </w:t>
      </w:r>
      <w:proofErr w:type="spellStart"/>
      <w:r w:rsidRPr="009617BD">
        <w:rPr>
          <w:rFonts w:ascii="Times New Roman" w:hAnsi="Times New Roman" w:cs="Times New Roman"/>
          <w:lang w:val="en-US"/>
        </w:rPr>
        <w:t>behaviour</w:t>
      </w:r>
      <w:proofErr w:type="spellEnd"/>
      <w:r w:rsidRPr="009617BD">
        <w:rPr>
          <w:rFonts w:ascii="Times New Roman" w:hAnsi="Times New Roman" w:cs="Times New Roman"/>
          <w:lang w:val="en-US"/>
        </w:rPr>
        <w:t xml:space="preserve"> of an individual person in different environments. He has since developed these theories in a number of books and articles.</w:t>
      </w:r>
    </w:p>
    <w:p w:rsidR="00F00E2F" w:rsidRPr="00F00E2F" w:rsidRDefault="000A40B4" w:rsidP="009617BD">
      <w:pPr>
        <w:pStyle w:val="2"/>
        <w:rPr>
          <w:lang w:val="en-US"/>
        </w:rPr>
      </w:pPr>
      <w:bookmarkStart w:id="14" w:name="_Toc509741309"/>
      <w:bookmarkStart w:id="15" w:name="_Toc509744606"/>
      <w:r>
        <w:rPr>
          <w:lang w:val="en-US"/>
        </w:rPr>
        <w:t xml:space="preserve">2.2 </w:t>
      </w:r>
      <w:r w:rsidR="00F00E2F" w:rsidRPr="00F00E2F">
        <w:rPr>
          <w:lang w:val="en-US"/>
        </w:rPr>
        <w:t>Gibson</w:t>
      </w:r>
      <w:bookmarkEnd w:id="14"/>
      <w:bookmarkEnd w:id="15"/>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 xml:space="preserve">James J. Gibson, too, stressed the importance of the environment, in particular, the (direct) perception of how the environment of an organism affords various actions to the organism. Thus, an appropriate analysis of the environment was crucial for an explanation of perceptually guided </w:t>
      </w:r>
      <w:proofErr w:type="spellStart"/>
      <w:r w:rsidRPr="009617BD">
        <w:rPr>
          <w:rFonts w:ascii="Times New Roman" w:hAnsi="Times New Roman" w:cs="Times New Roman"/>
          <w:lang w:val="en-US"/>
        </w:rPr>
        <w:t>behaviour</w:t>
      </w:r>
      <w:proofErr w:type="spellEnd"/>
      <w:r w:rsidRPr="009617BD">
        <w:rPr>
          <w:rFonts w:ascii="Times New Roman" w:hAnsi="Times New Roman" w:cs="Times New Roman"/>
          <w:lang w:val="en-US"/>
        </w:rPr>
        <w:t xml:space="preserve">. He argued that animals and humans stand in a 'systems' or 'ecological' relation to the environment, such that to adequately explain some </w:t>
      </w:r>
      <w:proofErr w:type="spellStart"/>
      <w:r w:rsidRPr="009617BD">
        <w:rPr>
          <w:rFonts w:ascii="Times New Roman" w:hAnsi="Times New Roman" w:cs="Times New Roman"/>
          <w:lang w:val="en-US"/>
        </w:rPr>
        <w:t>behaviour</w:t>
      </w:r>
      <w:proofErr w:type="spellEnd"/>
      <w:r w:rsidRPr="009617BD">
        <w:rPr>
          <w:rFonts w:ascii="Times New Roman" w:hAnsi="Times New Roman" w:cs="Times New Roman"/>
          <w:lang w:val="en-US"/>
        </w:rPr>
        <w:t xml:space="preserve"> it was necessary to study the environment or niche in which the </w:t>
      </w:r>
      <w:proofErr w:type="spellStart"/>
      <w:r w:rsidRPr="009617BD">
        <w:rPr>
          <w:rFonts w:ascii="Times New Roman" w:hAnsi="Times New Roman" w:cs="Times New Roman"/>
          <w:lang w:val="en-US"/>
        </w:rPr>
        <w:t>behaviour</w:t>
      </w:r>
      <w:proofErr w:type="spellEnd"/>
      <w:r w:rsidRPr="009617BD">
        <w:rPr>
          <w:rFonts w:ascii="Times New Roman" w:hAnsi="Times New Roman" w:cs="Times New Roman"/>
          <w:lang w:val="en-US"/>
        </w:rPr>
        <w:t xml:space="preserve"> took place and, especially, the information that 'epistemically connects' the organism to the environment.</w:t>
      </w:r>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 xml:space="preserve">Gibson rejected outright indirect perception, in </w:t>
      </w:r>
      <w:proofErr w:type="spellStart"/>
      <w:r w:rsidRPr="009617BD">
        <w:rPr>
          <w:rFonts w:ascii="Times New Roman" w:hAnsi="Times New Roman" w:cs="Times New Roman"/>
          <w:lang w:val="en-US"/>
        </w:rPr>
        <w:t>favour</w:t>
      </w:r>
      <w:proofErr w:type="spellEnd"/>
      <w:r w:rsidRPr="009617BD">
        <w:rPr>
          <w:rFonts w:ascii="Times New Roman" w:hAnsi="Times New Roman" w:cs="Times New Roman"/>
          <w:lang w:val="en-US"/>
        </w:rPr>
        <w:t xml:space="preserve"> of ecological realism, his new form of direct perception that involves the new concept of ecological affordances. He also rejected the emerging constructivist, information processing and cognitivist views that assume and emphasize internal representation and the processing of meaningless, physical sensations ('inputs') in order to create meaningful, mental perceptions ('output'), all supported and implemented by a neurological basis (inside the head).</w:t>
      </w:r>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br w:type="page"/>
      </w:r>
    </w:p>
    <w:p w:rsidR="00F00E2F" w:rsidRPr="00F00E2F" w:rsidRDefault="00C22AA9" w:rsidP="00B35CF0">
      <w:pPr>
        <w:pStyle w:val="1"/>
        <w:rPr>
          <w:lang w:val="en-US"/>
        </w:rPr>
      </w:pPr>
      <w:bookmarkStart w:id="16" w:name="_Toc509741310"/>
      <w:bookmarkStart w:id="17" w:name="_Toc509744607"/>
      <w:r w:rsidRPr="004638D7">
        <w:rPr>
          <w:lang w:val="en-US"/>
        </w:rPr>
        <w:lastRenderedPageBreak/>
        <w:t>3</w:t>
      </w:r>
      <w:r w:rsidR="004638D7">
        <w:rPr>
          <w:lang w:val="en-US"/>
        </w:rPr>
        <w:t>.</w:t>
      </w:r>
      <w:r w:rsidR="00563825">
        <w:rPr>
          <w:lang w:val="en-US"/>
        </w:rPr>
        <w:t xml:space="preserve"> </w:t>
      </w:r>
      <w:r w:rsidR="00F00E2F" w:rsidRPr="00F00E2F">
        <w:rPr>
          <w:lang w:val="en-US"/>
        </w:rPr>
        <w:t>Ecological crisis</w:t>
      </w:r>
      <w:bookmarkEnd w:id="16"/>
      <w:bookmarkEnd w:id="17"/>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An ecological crisis occurs when changes to the environment of a species or population destabilizes its continued survival. A few possible causes include:</w:t>
      </w:r>
    </w:p>
    <w:p w:rsidR="00F00E2F" w:rsidRPr="00F00E2F" w:rsidRDefault="000A40B4" w:rsidP="009617BD">
      <w:pPr>
        <w:pStyle w:val="2"/>
        <w:rPr>
          <w:lang w:val="en-US"/>
        </w:rPr>
      </w:pPr>
      <w:bookmarkStart w:id="18" w:name="_Toc509741311"/>
      <w:bookmarkStart w:id="19" w:name="_Toc509744608"/>
      <w:r>
        <w:rPr>
          <w:lang w:val="en-US"/>
        </w:rPr>
        <w:t xml:space="preserve">3.1 </w:t>
      </w:r>
      <w:r w:rsidR="00F00E2F" w:rsidRPr="00F00E2F">
        <w:rPr>
          <w:lang w:val="en-US"/>
        </w:rPr>
        <w:t>Abiotic factors</w:t>
      </w:r>
      <w:bookmarkEnd w:id="18"/>
      <w:bookmarkEnd w:id="19"/>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Climate change is starting to have major impacts on ecosystems. With global temperature rising, there is a decrease in snow-fall, and sea levels are rising. Ecosystems will change or evolve to cope with the increase in temperature. Consequently, many species are being driven out of their habitats.</w:t>
      </w:r>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While many species have been able to adapt to the new conditions by moving their range further towards the poles, other species are not as fortunate. The option to move is not available for polar bears and for some aquatic life.</w:t>
      </w:r>
    </w:p>
    <w:p w:rsidR="00F00E2F" w:rsidRPr="00F00E2F" w:rsidRDefault="000A40B4" w:rsidP="009617BD">
      <w:pPr>
        <w:pStyle w:val="2"/>
        <w:rPr>
          <w:lang w:val="en-US"/>
        </w:rPr>
      </w:pPr>
      <w:bookmarkStart w:id="20" w:name="_Toc509741312"/>
      <w:bookmarkStart w:id="21" w:name="_Toc509744609"/>
      <w:r>
        <w:rPr>
          <w:lang w:val="en-US"/>
        </w:rPr>
        <w:t xml:space="preserve">3.2 </w:t>
      </w:r>
      <w:r w:rsidR="00F00E2F" w:rsidRPr="00F00E2F">
        <w:rPr>
          <w:lang w:val="en-US"/>
        </w:rPr>
        <w:t>Biodiversity extinction</w:t>
      </w:r>
      <w:bookmarkEnd w:id="20"/>
      <w:bookmarkEnd w:id="21"/>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 xml:space="preserve">Due to increase in ecological </w:t>
      </w:r>
      <w:proofErr w:type="spellStart"/>
      <w:r w:rsidRPr="009617BD">
        <w:rPr>
          <w:rFonts w:ascii="Times New Roman" w:hAnsi="Times New Roman" w:cs="Times New Roman"/>
          <w:lang w:val="en-US"/>
        </w:rPr>
        <w:t>crisis</w:t>
      </w:r>
      <w:proofErr w:type="gramStart"/>
      <w:r w:rsidRPr="009617BD">
        <w:rPr>
          <w:rFonts w:ascii="Times New Roman" w:hAnsi="Times New Roman" w:cs="Times New Roman"/>
          <w:lang w:val="en-US"/>
        </w:rPr>
        <w:t>,vast</w:t>
      </w:r>
      <w:proofErr w:type="spellEnd"/>
      <w:proofErr w:type="gramEnd"/>
      <w:r w:rsidRPr="009617BD">
        <w:rPr>
          <w:rFonts w:ascii="Times New Roman" w:hAnsi="Times New Roman" w:cs="Times New Roman"/>
          <w:lang w:val="en-US"/>
        </w:rPr>
        <w:t xml:space="preserve"> numbers of species are being annihilated. Every year between 17,000 and 100,000 species vanish from the planet. The speed in which species are becoming extinct is much faster than in the past. The last mass extinction was caused by a meteor collision 66 million years ago.</w:t>
      </w:r>
    </w:p>
    <w:p w:rsidR="005B5D05" w:rsidRPr="005B5D05" w:rsidRDefault="00F00E2F" w:rsidP="005B5D05">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The loss of new species in an ecosystem will eventually affect all living creatures. In the U.S. and Canada, there was a dramatic reduction of shark population along the U.S. east coast. Since then, there has been an increase in population of rays and skates, which in turn has decimated the population of shellfish.[2] The loss of shellfish has reduced the water quality and the size of sea grass beds. Biodiversity is being lost at a fast rate. The more species there are in an ecosystem, the more resilient it is to evolution.</w:t>
      </w:r>
    </w:p>
    <w:tbl>
      <w:tblPr>
        <w:tblStyle w:val="a6"/>
        <w:tblW w:w="0" w:type="auto"/>
        <w:tblLook w:val="04A0" w:firstRow="1" w:lastRow="0" w:firstColumn="1" w:lastColumn="0" w:noHBand="0" w:noVBand="1"/>
      </w:tblPr>
      <w:tblGrid>
        <w:gridCol w:w="1812"/>
        <w:gridCol w:w="1812"/>
        <w:gridCol w:w="1812"/>
        <w:gridCol w:w="1812"/>
        <w:gridCol w:w="1812"/>
      </w:tblGrid>
      <w:tr w:rsidR="00D62F1D" w:rsidTr="005B5D05">
        <w:tc>
          <w:tcPr>
            <w:tcW w:w="1812" w:type="dxa"/>
            <w:shd w:val="clear" w:color="auto" w:fill="2E74B5" w:themeFill="accent1" w:themeFillShade="BF"/>
            <w:vAlign w:val="center"/>
          </w:tcPr>
          <w:p w:rsidR="00D62F1D" w:rsidRPr="005B5D05" w:rsidRDefault="00D62F1D" w:rsidP="005B5D05">
            <w:pPr>
              <w:spacing w:after="240" w:line="312" w:lineRule="auto"/>
              <w:jc w:val="center"/>
              <w:rPr>
                <w:rFonts w:ascii="Times New Roman" w:hAnsi="Times New Roman" w:cs="Times New Roman"/>
                <w:color w:val="FFFFFF" w:themeColor="background1"/>
                <w:lang w:val="en-US"/>
              </w:rPr>
            </w:pPr>
            <w:r w:rsidRPr="005B5D05">
              <w:rPr>
                <w:rFonts w:ascii="Times New Roman" w:hAnsi="Times New Roman" w:cs="Times New Roman"/>
                <w:color w:val="FFFFFF" w:themeColor="background1"/>
                <w:lang w:val="en-US"/>
              </w:rPr>
              <w:t>LESSON</w:t>
            </w:r>
          </w:p>
        </w:tc>
        <w:tc>
          <w:tcPr>
            <w:tcW w:w="1812" w:type="dxa"/>
            <w:shd w:val="clear" w:color="auto" w:fill="2E74B5" w:themeFill="accent1" w:themeFillShade="BF"/>
            <w:vAlign w:val="center"/>
          </w:tcPr>
          <w:p w:rsidR="00D62F1D" w:rsidRPr="005B5D05" w:rsidRDefault="00D62F1D" w:rsidP="005B5D05">
            <w:pPr>
              <w:spacing w:after="240" w:line="312" w:lineRule="auto"/>
              <w:jc w:val="center"/>
              <w:rPr>
                <w:rFonts w:ascii="Times New Roman" w:hAnsi="Times New Roman" w:cs="Times New Roman"/>
                <w:color w:val="FFFFFF" w:themeColor="background1"/>
                <w:lang w:val="en-US"/>
              </w:rPr>
            </w:pPr>
            <w:r w:rsidRPr="005B5D05">
              <w:rPr>
                <w:rFonts w:ascii="Times New Roman" w:hAnsi="Times New Roman" w:cs="Times New Roman"/>
                <w:color w:val="FFFFFF" w:themeColor="background1"/>
                <w:lang w:val="en-US"/>
              </w:rPr>
              <w:t>TOPIC</w:t>
            </w:r>
          </w:p>
        </w:tc>
        <w:tc>
          <w:tcPr>
            <w:tcW w:w="1812" w:type="dxa"/>
            <w:shd w:val="clear" w:color="auto" w:fill="2E74B5" w:themeFill="accent1" w:themeFillShade="BF"/>
            <w:vAlign w:val="center"/>
          </w:tcPr>
          <w:p w:rsidR="00D62F1D" w:rsidRPr="005B5D05" w:rsidRDefault="00D62F1D" w:rsidP="005B5D05">
            <w:pPr>
              <w:spacing w:after="240" w:line="312" w:lineRule="auto"/>
              <w:jc w:val="center"/>
              <w:rPr>
                <w:rFonts w:ascii="Times New Roman" w:hAnsi="Times New Roman" w:cs="Times New Roman"/>
                <w:color w:val="FFFFFF" w:themeColor="background1"/>
                <w:lang w:val="en-US"/>
              </w:rPr>
            </w:pPr>
            <w:r w:rsidRPr="005B5D05">
              <w:rPr>
                <w:rFonts w:ascii="Times New Roman" w:hAnsi="Times New Roman" w:cs="Times New Roman"/>
                <w:color w:val="FFFFFF" w:themeColor="background1"/>
                <w:lang w:val="en-US"/>
              </w:rPr>
              <w:t>ASSIGNMENT</w:t>
            </w:r>
          </w:p>
        </w:tc>
        <w:tc>
          <w:tcPr>
            <w:tcW w:w="1812" w:type="dxa"/>
            <w:shd w:val="clear" w:color="auto" w:fill="2E74B5" w:themeFill="accent1" w:themeFillShade="BF"/>
            <w:vAlign w:val="center"/>
          </w:tcPr>
          <w:p w:rsidR="00D62F1D" w:rsidRPr="005B5D05" w:rsidRDefault="00D62F1D" w:rsidP="005B5D05">
            <w:pPr>
              <w:spacing w:after="240" w:line="312" w:lineRule="auto"/>
              <w:jc w:val="center"/>
              <w:rPr>
                <w:rFonts w:ascii="Times New Roman" w:hAnsi="Times New Roman" w:cs="Times New Roman"/>
                <w:color w:val="FFFFFF" w:themeColor="background1"/>
                <w:lang w:val="en-US"/>
              </w:rPr>
            </w:pPr>
            <w:r w:rsidRPr="005B5D05">
              <w:rPr>
                <w:rFonts w:ascii="Times New Roman" w:hAnsi="Times New Roman" w:cs="Times New Roman"/>
                <w:color w:val="FFFFFF" w:themeColor="background1"/>
                <w:lang w:val="en-US"/>
              </w:rPr>
              <w:t>Points</w:t>
            </w:r>
          </w:p>
        </w:tc>
        <w:tc>
          <w:tcPr>
            <w:tcW w:w="1812" w:type="dxa"/>
            <w:shd w:val="clear" w:color="auto" w:fill="2E74B5" w:themeFill="accent1" w:themeFillShade="BF"/>
            <w:vAlign w:val="center"/>
          </w:tcPr>
          <w:p w:rsidR="00D62F1D" w:rsidRPr="005B5D05" w:rsidRDefault="00D62F1D" w:rsidP="005B5D05">
            <w:pPr>
              <w:spacing w:after="240" w:line="312" w:lineRule="auto"/>
              <w:jc w:val="center"/>
              <w:rPr>
                <w:rFonts w:ascii="Times New Roman" w:hAnsi="Times New Roman" w:cs="Times New Roman"/>
                <w:color w:val="FFFFFF" w:themeColor="background1"/>
                <w:lang w:val="en-US"/>
              </w:rPr>
            </w:pPr>
            <w:r w:rsidRPr="005B5D05">
              <w:rPr>
                <w:rFonts w:ascii="Times New Roman" w:hAnsi="Times New Roman" w:cs="Times New Roman"/>
                <w:color w:val="FFFFFF" w:themeColor="background1"/>
                <w:lang w:val="en-US"/>
              </w:rPr>
              <w:t>DUE</w:t>
            </w:r>
          </w:p>
        </w:tc>
      </w:tr>
      <w:tr w:rsidR="00D62F1D" w:rsidTr="00D62F1D">
        <w:trPr>
          <w:trHeight w:val="405"/>
        </w:trPr>
        <w:tc>
          <w:tcPr>
            <w:tcW w:w="1812" w:type="dxa"/>
            <w:vMerge w:val="restart"/>
            <w:shd w:val="clear" w:color="auto" w:fill="9CC2E5" w:themeFill="accent1" w:themeFillTint="99"/>
          </w:tcPr>
          <w:p w:rsidR="00D62F1D" w:rsidRDefault="00D62F1D" w:rsidP="00AF6DB3">
            <w:pPr>
              <w:spacing w:after="240" w:line="312" w:lineRule="auto"/>
              <w:jc w:val="center"/>
              <w:rPr>
                <w:rFonts w:ascii="Times New Roman" w:hAnsi="Times New Roman" w:cs="Times New Roman"/>
                <w:lang w:val="en-US"/>
              </w:rPr>
            </w:pPr>
            <w:r>
              <w:rPr>
                <w:rFonts w:ascii="Times New Roman" w:hAnsi="Times New Roman" w:cs="Times New Roman"/>
                <w:lang w:val="en-US"/>
              </w:rPr>
              <w:t>1</w:t>
            </w:r>
          </w:p>
        </w:tc>
        <w:tc>
          <w:tcPr>
            <w:tcW w:w="1812" w:type="dxa"/>
            <w:vMerge w:val="restart"/>
            <w:shd w:val="clear" w:color="auto" w:fill="9CC2E5" w:themeFill="accent1" w:themeFillTint="99"/>
          </w:tcPr>
          <w:p w:rsidR="00D62F1D" w:rsidRDefault="00D62F1D" w:rsidP="00AF6DB3">
            <w:pPr>
              <w:spacing w:after="240" w:line="312" w:lineRule="auto"/>
              <w:jc w:val="center"/>
              <w:rPr>
                <w:rFonts w:ascii="Times New Roman" w:hAnsi="Times New Roman" w:cs="Times New Roman"/>
                <w:lang w:val="en-US"/>
              </w:rPr>
            </w:pPr>
            <w:r>
              <w:rPr>
                <w:rFonts w:ascii="Times New Roman" w:hAnsi="Times New Roman" w:cs="Times New Roman"/>
                <w:lang w:val="en-US"/>
              </w:rPr>
              <w:t>What is Distance Learning?</w:t>
            </w:r>
          </w:p>
        </w:tc>
        <w:tc>
          <w:tcPr>
            <w:tcW w:w="1812" w:type="dxa"/>
            <w:shd w:val="clear" w:color="auto" w:fill="9CC2E5" w:themeFill="accent1" w:themeFillTint="99"/>
          </w:tcPr>
          <w:p w:rsidR="00D62F1D" w:rsidRDefault="00D62F1D" w:rsidP="00AF6DB3">
            <w:pPr>
              <w:spacing w:after="240" w:line="312" w:lineRule="auto"/>
              <w:jc w:val="center"/>
              <w:rPr>
                <w:rFonts w:ascii="Times New Roman" w:hAnsi="Times New Roman" w:cs="Times New Roman"/>
                <w:lang w:val="en-US"/>
              </w:rPr>
            </w:pPr>
            <w:r>
              <w:rPr>
                <w:rFonts w:ascii="Times New Roman" w:hAnsi="Times New Roman" w:cs="Times New Roman"/>
                <w:lang w:val="en-US"/>
              </w:rPr>
              <w:t>Wiki #1</w:t>
            </w:r>
          </w:p>
        </w:tc>
        <w:tc>
          <w:tcPr>
            <w:tcW w:w="1812" w:type="dxa"/>
            <w:shd w:val="clear" w:color="auto" w:fill="9CC2E5" w:themeFill="accent1" w:themeFillTint="99"/>
          </w:tcPr>
          <w:p w:rsidR="00D62F1D" w:rsidRDefault="00D62F1D" w:rsidP="00AF6DB3">
            <w:pPr>
              <w:spacing w:after="240" w:line="312" w:lineRule="auto"/>
              <w:jc w:val="center"/>
              <w:rPr>
                <w:rFonts w:ascii="Times New Roman" w:hAnsi="Times New Roman" w:cs="Times New Roman"/>
                <w:lang w:val="en-US"/>
              </w:rPr>
            </w:pPr>
            <w:r>
              <w:rPr>
                <w:rFonts w:ascii="Times New Roman" w:hAnsi="Times New Roman" w:cs="Times New Roman"/>
                <w:lang w:val="en-US"/>
              </w:rPr>
              <w:t>10</w:t>
            </w:r>
          </w:p>
        </w:tc>
        <w:tc>
          <w:tcPr>
            <w:tcW w:w="1812" w:type="dxa"/>
            <w:shd w:val="clear" w:color="auto" w:fill="9CC2E5" w:themeFill="accent1" w:themeFillTint="99"/>
          </w:tcPr>
          <w:p w:rsidR="00D62F1D" w:rsidRDefault="00D62F1D" w:rsidP="00AF6DB3">
            <w:pPr>
              <w:spacing w:after="240" w:line="312" w:lineRule="auto"/>
              <w:jc w:val="center"/>
              <w:rPr>
                <w:rFonts w:ascii="Times New Roman" w:hAnsi="Times New Roman" w:cs="Times New Roman"/>
                <w:lang w:val="en-US"/>
              </w:rPr>
            </w:pPr>
            <w:r>
              <w:rPr>
                <w:rFonts w:ascii="Times New Roman" w:hAnsi="Times New Roman" w:cs="Times New Roman"/>
                <w:lang w:val="en-US"/>
              </w:rPr>
              <w:t>March 10</w:t>
            </w:r>
          </w:p>
        </w:tc>
      </w:tr>
      <w:tr w:rsidR="00D62F1D" w:rsidTr="00D62F1D">
        <w:trPr>
          <w:trHeight w:val="480"/>
        </w:trPr>
        <w:tc>
          <w:tcPr>
            <w:tcW w:w="1812" w:type="dxa"/>
            <w:vMerge/>
          </w:tcPr>
          <w:p w:rsidR="00D62F1D" w:rsidRDefault="00D62F1D" w:rsidP="00D62F1D">
            <w:pPr>
              <w:spacing w:after="240" w:line="312" w:lineRule="auto"/>
              <w:jc w:val="center"/>
              <w:rPr>
                <w:rFonts w:ascii="Times New Roman" w:hAnsi="Times New Roman" w:cs="Times New Roman"/>
                <w:lang w:val="en-US"/>
              </w:rPr>
            </w:pPr>
          </w:p>
        </w:tc>
        <w:tc>
          <w:tcPr>
            <w:tcW w:w="1812" w:type="dxa"/>
            <w:vMerge/>
          </w:tcPr>
          <w:p w:rsidR="00D62F1D" w:rsidRDefault="00D62F1D" w:rsidP="009617BD">
            <w:pPr>
              <w:spacing w:after="240" w:line="312" w:lineRule="auto"/>
              <w:rPr>
                <w:rFonts w:ascii="Times New Roman" w:hAnsi="Times New Roman" w:cs="Times New Roman"/>
                <w:lang w:val="en-US"/>
              </w:rPr>
            </w:pPr>
          </w:p>
        </w:tc>
        <w:tc>
          <w:tcPr>
            <w:tcW w:w="1812" w:type="dxa"/>
            <w:shd w:val="clear" w:color="auto" w:fill="BDD6EE" w:themeFill="accent1" w:themeFillTint="66"/>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Presentation</w:t>
            </w:r>
          </w:p>
        </w:tc>
        <w:tc>
          <w:tcPr>
            <w:tcW w:w="1812" w:type="dxa"/>
            <w:shd w:val="clear" w:color="auto" w:fill="BDD6EE" w:themeFill="accent1" w:themeFillTint="66"/>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20</w:t>
            </w:r>
          </w:p>
        </w:tc>
        <w:tc>
          <w:tcPr>
            <w:tcW w:w="1812" w:type="dxa"/>
            <w:shd w:val="clear" w:color="auto" w:fill="BDD6EE" w:themeFill="accent1" w:themeFillTint="66"/>
          </w:tcPr>
          <w:p w:rsidR="00D62F1D" w:rsidRDefault="00D62F1D" w:rsidP="009617BD">
            <w:pPr>
              <w:spacing w:after="240" w:line="312" w:lineRule="auto"/>
              <w:rPr>
                <w:rFonts w:ascii="Times New Roman" w:hAnsi="Times New Roman" w:cs="Times New Roman"/>
                <w:lang w:val="en-US"/>
              </w:rPr>
            </w:pPr>
          </w:p>
        </w:tc>
      </w:tr>
      <w:tr w:rsidR="00D62F1D" w:rsidTr="00AF6DB3">
        <w:trPr>
          <w:trHeight w:val="674"/>
        </w:trPr>
        <w:tc>
          <w:tcPr>
            <w:tcW w:w="1812" w:type="dxa"/>
            <w:shd w:val="clear" w:color="auto" w:fill="9CC2E5" w:themeFill="accent1" w:themeFillTint="99"/>
          </w:tcPr>
          <w:p w:rsidR="00D62F1D" w:rsidRDefault="00D62F1D" w:rsidP="00D62F1D">
            <w:pPr>
              <w:spacing w:after="240" w:line="312" w:lineRule="auto"/>
              <w:jc w:val="center"/>
              <w:rPr>
                <w:rFonts w:ascii="Times New Roman" w:hAnsi="Times New Roman" w:cs="Times New Roman"/>
                <w:lang w:val="en-US"/>
              </w:rPr>
            </w:pPr>
            <w:r>
              <w:rPr>
                <w:rFonts w:ascii="Times New Roman" w:hAnsi="Times New Roman" w:cs="Times New Roman"/>
                <w:lang w:val="en-US"/>
              </w:rPr>
              <w:t>2</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History &amp; Theories</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Brief Paper</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20</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March 24</w:t>
            </w:r>
          </w:p>
        </w:tc>
      </w:tr>
      <w:tr w:rsidR="00D62F1D" w:rsidTr="00D62F1D">
        <w:tc>
          <w:tcPr>
            <w:tcW w:w="9060" w:type="dxa"/>
            <w:gridSpan w:val="5"/>
            <w:shd w:val="clear" w:color="auto" w:fill="BDD6EE" w:themeFill="accent1" w:themeFillTint="66"/>
            <w:vAlign w:val="center"/>
          </w:tcPr>
          <w:p w:rsidR="00D62F1D" w:rsidRDefault="00D62F1D" w:rsidP="00D62F1D">
            <w:pPr>
              <w:spacing w:after="240" w:line="312" w:lineRule="auto"/>
              <w:jc w:val="center"/>
              <w:rPr>
                <w:rFonts w:ascii="Times New Roman" w:hAnsi="Times New Roman" w:cs="Times New Roman"/>
                <w:lang w:val="en-US"/>
              </w:rPr>
            </w:pPr>
            <w:r>
              <w:rPr>
                <w:rFonts w:ascii="Times New Roman" w:hAnsi="Times New Roman" w:cs="Times New Roman"/>
                <w:lang w:val="en-US"/>
              </w:rPr>
              <w:t>Spring Break</w:t>
            </w:r>
          </w:p>
        </w:tc>
      </w:tr>
      <w:tr w:rsidR="00D62F1D" w:rsidTr="00D62F1D">
        <w:trPr>
          <w:trHeight w:val="330"/>
        </w:trPr>
        <w:tc>
          <w:tcPr>
            <w:tcW w:w="1812" w:type="dxa"/>
            <w:vMerge w:val="restart"/>
            <w:shd w:val="clear" w:color="auto" w:fill="9CC2E5" w:themeFill="accent1" w:themeFillTint="99"/>
          </w:tcPr>
          <w:p w:rsidR="00D62F1D" w:rsidRDefault="00D62F1D" w:rsidP="00D62F1D">
            <w:pPr>
              <w:spacing w:after="240" w:line="312" w:lineRule="auto"/>
              <w:jc w:val="center"/>
              <w:rPr>
                <w:rFonts w:ascii="Times New Roman" w:hAnsi="Times New Roman" w:cs="Times New Roman"/>
                <w:lang w:val="en-US"/>
              </w:rPr>
            </w:pPr>
            <w:r>
              <w:rPr>
                <w:rFonts w:ascii="Times New Roman" w:hAnsi="Times New Roman" w:cs="Times New Roman"/>
                <w:lang w:val="en-US"/>
              </w:rPr>
              <w:t>3</w:t>
            </w:r>
          </w:p>
        </w:tc>
        <w:tc>
          <w:tcPr>
            <w:tcW w:w="1812" w:type="dxa"/>
            <w:vMerge w:val="restart"/>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Distance Learners</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Discussion #1</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10</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April 7</w:t>
            </w:r>
          </w:p>
        </w:tc>
      </w:tr>
      <w:tr w:rsidR="00D62F1D" w:rsidTr="00D62F1D">
        <w:trPr>
          <w:trHeight w:val="225"/>
        </w:trPr>
        <w:tc>
          <w:tcPr>
            <w:tcW w:w="1812" w:type="dxa"/>
            <w:vMerge/>
          </w:tcPr>
          <w:p w:rsidR="00D62F1D" w:rsidRDefault="00D62F1D" w:rsidP="00D62F1D">
            <w:pPr>
              <w:spacing w:after="240" w:line="312" w:lineRule="auto"/>
              <w:jc w:val="center"/>
              <w:rPr>
                <w:rFonts w:ascii="Times New Roman" w:hAnsi="Times New Roman" w:cs="Times New Roman"/>
                <w:lang w:val="en-US"/>
              </w:rPr>
            </w:pPr>
          </w:p>
        </w:tc>
        <w:tc>
          <w:tcPr>
            <w:tcW w:w="1812" w:type="dxa"/>
            <w:vMerge/>
          </w:tcPr>
          <w:p w:rsidR="00D62F1D" w:rsidRDefault="00D62F1D" w:rsidP="009617BD">
            <w:pPr>
              <w:spacing w:after="240" w:line="312" w:lineRule="auto"/>
              <w:rPr>
                <w:rFonts w:ascii="Times New Roman" w:hAnsi="Times New Roman" w:cs="Times New Roman"/>
                <w:lang w:val="en-US"/>
              </w:rPr>
            </w:pPr>
          </w:p>
        </w:tc>
        <w:tc>
          <w:tcPr>
            <w:tcW w:w="1812" w:type="dxa"/>
            <w:shd w:val="clear" w:color="auto" w:fill="BDD6EE" w:themeFill="accent1" w:themeFillTint="66"/>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Group Project</w:t>
            </w:r>
          </w:p>
        </w:tc>
        <w:tc>
          <w:tcPr>
            <w:tcW w:w="1812" w:type="dxa"/>
            <w:shd w:val="clear" w:color="auto" w:fill="BDD6EE" w:themeFill="accent1" w:themeFillTint="66"/>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50</w:t>
            </w:r>
          </w:p>
        </w:tc>
        <w:tc>
          <w:tcPr>
            <w:tcW w:w="1812" w:type="dxa"/>
            <w:shd w:val="clear" w:color="auto" w:fill="BDD6EE" w:themeFill="accent1" w:themeFillTint="66"/>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April 14</w:t>
            </w:r>
          </w:p>
        </w:tc>
      </w:tr>
      <w:tr w:rsidR="00D62F1D" w:rsidTr="00D62F1D">
        <w:tc>
          <w:tcPr>
            <w:tcW w:w="1812" w:type="dxa"/>
            <w:shd w:val="clear" w:color="auto" w:fill="9CC2E5" w:themeFill="accent1" w:themeFillTint="99"/>
          </w:tcPr>
          <w:p w:rsidR="00D62F1D" w:rsidRDefault="00D62F1D" w:rsidP="00D62F1D">
            <w:pPr>
              <w:spacing w:after="240" w:line="312" w:lineRule="auto"/>
              <w:jc w:val="center"/>
              <w:rPr>
                <w:rFonts w:ascii="Times New Roman" w:hAnsi="Times New Roman" w:cs="Times New Roman"/>
                <w:lang w:val="en-US"/>
              </w:rPr>
            </w:pPr>
            <w:r>
              <w:rPr>
                <w:rFonts w:ascii="Times New Roman" w:hAnsi="Times New Roman" w:cs="Times New Roman"/>
                <w:lang w:val="en-US"/>
              </w:rPr>
              <w:t>4</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Media Selection</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Blog #1</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10</w:t>
            </w:r>
          </w:p>
        </w:tc>
        <w:tc>
          <w:tcPr>
            <w:tcW w:w="1812" w:type="dxa"/>
            <w:shd w:val="clear" w:color="auto" w:fill="9CC2E5" w:themeFill="accent1" w:themeFillTint="99"/>
          </w:tcPr>
          <w:p w:rsidR="00D62F1D" w:rsidRDefault="00D62F1D" w:rsidP="009617BD">
            <w:pPr>
              <w:spacing w:after="240" w:line="312" w:lineRule="auto"/>
              <w:rPr>
                <w:rFonts w:ascii="Times New Roman" w:hAnsi="Times New Roman" w:cs="Times New Roman"/>
                <w:lang w:val="en-US"/>
              </w:rPr>
            </w:pPr>
            <w:r>
              <w:rPr>
                <w:rFonts w:ascii="Times New Roman" w:hAnsi="Times New Roman" w:cs="Times New Roman"/>
                <w:lang w:val="en-US"/>
              </w:rPr>
              <w:t>April 21</w:t>
            </w:r>
          </w:p>
        </w:tc>
      </w:tr>
    </w:tbl>
    <w:p w:rsidR="00F00E2F" w:rsidRPr="00F00E2F" w:rsidRDefault="0021245A" w:rsidP="00B35CF0">
      <w:pPr>
        <w:pStyle w:val="1"/>
        <w:rPr>
          <w:lang w:val="en-US"/>
        </w:rPr>
      </w:pPr>
      <w:bookmarkStart w:id="22" w:name="_Toc509741313"/>
      <w:bookmarkStart w:id="23" w:name="_Toc509744610"/>
      <w:r>
        <w:rPr>
          <w:noProof/>
          <w:lang w:eastAsia="el-GR"/>
        </w:rPr>
        <w:lastRenderedPageBreak/>
        <w:drawing>
          <wp:anchor distT="0" distB="0" distL="114300" distR="114300" simplePos="0" relativeHeight="251658240" behindDoc="1" locked="0" layoutInCell="1" allowOverlap="1">
            <wp:simplePos x="0" y="0"/>
            <wp:positionH relativeFrom="column">
              <wp:posOffset>4445</wp:posOffset>
            </wp:positionH>
            <wp:positionV relativeFrom="paragraph">
              <wp:posOffset>4445</wp:posOffset>
            </wp:positionV>
            <wp:extent cx="2828925" cy="2752725"/>
            <wp:effectExtent l="0" t="0" r="9525" b="9525"/>
            <wp:wrapTight wrapText="bothSides">
              <wp:wrapPolygon edited="1">
                <wp:start x="7564" y="0"/>
                <wp:lineTo x="0" y="2242"/>
                <wp:lineTo x="0" y="7474"/>
                <wp:lineTo x="582" y="18984"/>
                <wp:lineTo x="1018" y="19134"/>
                <wp:lineTo x="5527" y="19134"/>
                <wp:lineTo x="8727" y="21525"/>
                <wp:lineTo x="13818" y="21525"/>
                <wp:lineTo x="14691" y="19134"/>
                <wp:lineTo x="15273" y="19134"/>
                <wp:lineTo x="17745" y="17190"/>
                <wp:lineTo x="18764" y="14350"/>
                <wp:lineTo x="19055" y="11958"/>
                <wp:lineTo x="21527" y="10165"/>
                <wp:lineTo x="21527" y="6577"/>
                <wp:lineTo x="20218" y="5381"/>
                <wp:lineTo x="18836" y="5606"/>
                <wp:lineTo x="18473" y="4783"/>
                <wp:lineTo x="16436" y="2691"/>
                <wp:lineTo x="16145" y="1196"/>
                <wp:lineTo x="14836" y="149"/>
                <wp:lineTo x="12945" y="0"/>
                <wp:lineTo x="7564" y="0"/>
              </wp:wrapPolygon>
            </wp:wrapTight>
            <wp:docPr id="10" name="Εικόνα 10" descr="C:\Users\admin\Desktop\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Desktop\lifecycle_appl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8925" cy="2752725"/>
                    </a:xfrm>
                    <a:prstGeom prst="rect">
                      <a:avLst/>
                    </a:prstGeom>
                    <a:noFill/>
                    <a:ln>
                      <a:noFill/>
                    </a:ln>
                  </pic:spPr>
                </pic:pic>
              </a:graphicData>
            </a:graphic>
            <wp14:sizeRelH relativeFrom="page">
              <wp14:pctWidth>0</wp14:pctWidth>
            </wp14:sizeRelH>
            <wp14:sizeRelV relativeFrom="page">
              <wp14:pctHeight>0</wp14:pctHeight>
            </wp14:sizeRelV>
          </wp:anchor>
        </w:drawing>
      </w:r>
      <w:r w:rsidR="00C22AA9">
        <w:t>4</w:t>
      </w:r>
      <w:r w:rsidR="004638D7">
        <w:rPr>
          <w:lang w:val="en-US"/>
        </w:rPr>
        <w:t>.</w:t>
      </w:r>
      <w:r w:rsidR="00563825">
        <w:rPr>
          <w:lang w:val="en-US"/>
        </w:rPr>
        <w:t xml:space="preserve"> </w:t>
      </w:r>
      <w:r w:rsidR="00F00E2F" w:rsidRPr="00F00E2F">
        <w:rPr>
          <w:lang w:val="en-US"/>
        </w:rPr>
        <w:t>Theoretical ecology</w:t>
      </w:r>
      <w:bookmarkEnd w:id="22"/>
      <w:bookmarkEnd w:id="23"/>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Theoretical ecology is the scientific discipline devoted to the study of ecological systems using theoretical methods such as simple conceptual models, mathematical models, computational simulations, and advanced data analysis. Effective models improve understanding of the natural world by revealing how the dynamics of species populations are often based on fundamental biological conditions and processes. Further, the field aims to unify a diverse range of empirical observations by assuming that common, mechanistic processes generate observable phenomena across species and ecological environments. Based on biologically realistic assumptions, theoretical ecologists are able to uncover novel, non-intuitive insights about natural processes. Theoretical results are often verified by empirical and observational studies, revealing the power of theoretical methods in both predicting and understanding the noisy, diverse biological world.</w:t>
      </w:r>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The field is broad and includes foundations in applied mathematics, computer science, biology, statistical physics, genetics, chemistry, evolution, and conservation biology. Theoretical ecology aims to explain a diverse range of phenomena in the life sciences, such as population growth and dynamics, fisheries, competition, evolutionary theory, epidemiology, animal behavior and group dynamics, food webs, ecosystems, spatial ecology, and the effects of climate change.</w:t>
      </w:r>
    </w:p>
    <w:p w:rsidR="00F00E2F" w:rsidRPr="009617BD" w:rsidRDefault="00F00E2F" w:rsidP="0021245A">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Theoretical ecology has further benefited from the advent of fast computing power, allowing the analysis and visualization of large-scale computational simulations of ecological phenomena. Importantly, these modern tools provide quantitative predictions about the effects of human induced environmental change on a diverse variety of ecological phenomena, such as: species invasions, climate change, the effect of fishing and hunting on food network stability, and the global carbon cycle.</w:t>
      </w:r>
      <w:r w:rsidRPr="009617BD">
        <w:rPr>
          <w:rFonts w:ascii="Times New Roman" w:hAnsi="Times New Roman" w:cs="Times New Roman"/>
          <w:lang w:val="en-US"/>
        </w:rPr>
        <w:br w:type="page"/>
      </w:r>
    </w:p>
    <w:p w:rsidR="00F00E2F" w:rsidRPr="00F00E2F" w:rsidRDefault="00C22AA9" w:rsidP="00B35CF0">
      <w:pPr>
        <w:pStyle w:val="1"/>
        <w:rPr>
          <w:lang w:val="en-US"/>
        </w:rPr>
      </w:pPr>
      <w:bookmarkStart w:id="24" w:name="_Toc509741314"/>
      <w:bookmarkStart w:id="25" w:name="_Toc509744611"/>
      <w:r w:rsidRPr="00B35CF0">
        <w:rPr>
          <w:lang w:val="en-US"/>
        </w:rPr>
        <w:lastRenderedPageBreak/>
        <w:t>5</w:t>
      </w:r>
      <w:r w:rsidR="004638D7">
        <w:rPr>
          <w:lang w:val="en-US"/>
        </w:rPr>
        <w:t>.</w:t>
      </w:r>
      <w:r w:rsidR="00563825">
        <w:rPr>
          <w:lang w:val="en-US"/>
        </w:rPr>
        <w:t xml:space="preserve"> </w:t>
      </w:r>
      <w:r w:rsidR="00F00E2F" w:rsidRPr="00F00E2F">
        <w:rPr>
          <w:lang w:val="en-US"/>
        </w:rPr>
        <w:t>Environmental science</w:t>
      </w:r>
      <w:bookmarkEnd w:id="24"/>
      <w:bookmarkEnd w:id="25"/>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Environmental science is an interdisciplinary academic field that integrates physical, biological and information sciences (including ecology, biology, physics, chemistry, plant science, zoology, mineralogy, oceanology, limnology, soil science, geology and physical geography (geodesy), and atmospheric science to the study of the environment, and the solution of environmental problems. Environmental science emerged from the fields of natural history and medicine during the Enlightenment</w:t>
      </w:r>
      <w:proofErr w:type="gramStart"/>
      <w:r w:rsidRPr="009617BD">
        <w:rPr>
          <w:rFonts w:ascii="Times New Roman" w:hAnsi="Times New Roman" w:cs="Times New Roman"/>
          <w:lang w:val="en-US"/>
        </w:rPr>
        <w:t>.[</w:t>
      </w:r>
      <w:proofErr w:type="gramEnd"/>
      <w:r w:rsidRPr="009617BD">
        <w:rPr>
          <w:rFonts w:ascii="Times New Roman" w:hAnsi="Times New Roman" w:cs="Times New Roman"/>
          <w:lang w:val="en-US"/>
        </w:rPr>
        <w:t>1] Today it provides an integrated, quantitative, and interdisciplinary approach to the study of environmental systems.[2]</w:t>
      </w:r>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Related areas of study include environmental studies and environmental engineering. Environmental studies incorporates more of the social sciences for understanding human relationships, perceptions and policies towards the environment. Environmental engineering focuses on design and technology for improving environmental quality in every aspect.</w:t>
      </w:r>
    </w:p>
    <w:p w:rsidR="00F00E2F" w:rsidRPr="009617BD"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Environmental scientists work on subjects like the understanding of earth processes, evaluating alternative energy systems, pollution control and mitigation, natural resource management, and the effects of global climate change. Environmental issues almost always include an interaction of physical, chemical, and biological processes. Environmental scientists bring a systems approach to the analysis of environmental problems. Key elements of an effective environmental scientist include the ability to relate space, and time relationships as well as quantitative analysis.</w:t>
      </w:r>
    </w:p>
    <w:p w:rsidR="0021245A" w:rsidRDefault="00F00E2F" w:rsidP="009617BD">
      <w:pPr>
        <w:spacing w:after="240" w:line="312" w:lineRule="auto"/>
        <w:ind w:firstLine="709"/>
        <w:rPr>
          <w:rFonts w:ascii="Times New Roman" w:hAnsi="Times New Roman" w:cs="Times New Roman"/>
          <w:lang w:val="en-US"/>
        </w:rPr>
      </w:pPr>
      <w:r w:rsidRPr="009617BD">
        <w:rPr>
          <w:rFonts w:ascii="Times New Roman" w:hAnsi="Times New Roman" w:cs="Times New Roman"/>
          <w:lang w:val="en-US"/>
        </w:rPr>
        <w:t>Environmental science came alive as a substantive, active field of scientific investigation in the 1960s and 1970s driven by (a) the need for a multi-disciplinary approach to analyze complex environmental problems, (b) the arrival of substantive environmental laws requiring specific environmental protocols of investigation and (c) the growing public awareness of a need for action in addressing environmental problems. Events that spurred this development included the publication of Rachel Carson's landmark environmental book Silent Spring[3] along with major environmental issues becoming very public, such as the 1969 Santa Barbara oil spill, and the Cuyahoga River of Cleveland, Ohio, "catching fire" (also in 1969), and helped increase the visibility of environmental issues and create this new field of study.</w:t>
      </w:r>
    </w:p>
    <w:p w:rsidR="0021245A" w:rsidRDefault="0021245A" w:rsidP="0021245A">
      <w:pPr>
        <w:rPr>
          <w:lang w:val="en-US"/>
        </w:rPr>
      </w:pPr>
      <w:r>
        <w:rPr>
          <w:lang w:val="en-US"/>
        </w:rPr>
        <w:br w:type="page"/>
      </w:r>
    </w:p>
    <w:p w:rsidR="0021245A" w:rsidRPr="00AF6DB3" w:rsidRDefault="00C22AA9" w:rsidP="00AF6DB3">
      <w:pPr>
        <w:spacing w:after="240" w:line="312" w:lineRule="auto"/>
        <w:ind w:firstLine="709"/>
      </w:pPr>
      <w:bookmarkStart w:id="26" w:name="_Toc509741315"/>
      <w:bookmarkStart w:id="27" w:name="_Toc509744612"/>
      <w:r>
        <w:rPr>
          <w:rStyle w:val="1Char"/>
        </w:rPr>
        <w:lastRenderedPageBreak/>
        <w:t>6</w:t>
      </w:r>
      <w:r w:rsidR="004638D7">
        <w:rPr>
          <w:rStyle w:val="1Char"/>
          <w:lang w:val="en-US"/>
        </w:rPr>
        <w:t>.</w:t>
      </w:r>
      <w:r w:rsidR="00563825">
        <w:rPr>
          <w:rStyle w:val="1Char"/>
          <w:lang w:val="en-US"/>
        </w:rPr>
        <w:t xml:space="preserve"> </w:t>
      </w:r>
      <w:r w:rsidR="001E4985">
        <w:rPr>
          <w:rStyle w:val="1Char"/>
        </w:rPr>
        <w:t>Η οικογένειά μου</w:t>
      </w:r>
      <w:bookmarkEnd w:id="26"/>
      <w:bookmarkEnd w:id="27"/>
      <w:r w:rsidR="0021245A">
        <w:rPr>
          <w:noProof/>
          <w:lang w:eastAsia="el-GR"/>
        </w:rPr>
        <w:drawing>
          <wp:inline distT="0" distB="0" distL="0" distR="0">
            <wp:extent cx="5486400" cy="3200400"/>
            <wp:effectExtent l="0" t="38100" r="0" b="19050"/>
            <wp:docPr id="1" name="Διάγραμμα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21245A" w:rsidRPr="00AF6DB3" w:rsidSect="00A44CC3">
      <w:headerReference w:type="default" r:id="rId15"/>
      <w:footerReference w:type="default" r:id="rId16"/>
      <w:pgSz w:w="11906" w:h="16838"/>
      <w:pgMar w:top="1418" w:right="1418" w:bottom="1418" w:left="1418" w:header="708" w:footer="708" w:gutter="0"/>
      <w:pgNumType w:fmt="numberInDash" w:chapStyle="1" w:chapSep="em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929" w:rsidRDefault="00913929" w:rsidP="00366C2B">
      <w:pPr>
        <w:spacing w:after="0" w:line="240" w:lineRule="auto"/>
      </w:pPr>
      <w:r>
        <w:separator/>
      </w:r>
    </w:p>
  </w:endnote>
  <w:endnote w:type="continuationSeparator" w:id="0">
    <w:p w:rsidR="00913929" w:rsidRDefault="00913929" w:rsidP="00366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291975"/>
      <w:docPartObj>
        <w:docPartGallery w:val="Page Numbers (Bottom of Page)"/>
        <w:docPartUnique/>
      </w:docPartObj>
    </w:sdtPr>
    <w:sdtContent>
      <w:p w:rsidR="00B35CF0" w:rsidRDefault="00B35CF0">
        <w:pPr>
          <w:pStyle w:val="a4"/>
        </w:pPr>
        <w:r>
          <w:fldChar w:fldCharType="begin"/>
        </w:r>
        <w:r>
          <w:instrText>PAGE   \* MERGEFORMAT</w:instrText>
        </w:r>
        <w:r>
          <w:fldChar w:fldCharType="separate"/>
        </w:r>
        <w:r w:rsidR="00824830">
          <w:rPr>
            <w:noProof/>
          </w:rPr>
          <w:t>- 8 -</w:t>
        </w:r>
        <w:r>
          <w:fldChar w:fldCharType="end"/>
        </w:r>
        <w:fldSimple w:instr=" STYLEREF  &quot;Επικεφαλίδα 1&quot;  \* MERGEFORMAT ">
          <w:r w:rsidR="00824830">
            <w:rPr>
              <w:noProof/>
            </w:rPr>
            <w:t>5. Environmental science</w:t>
          </w:r>
        </w:fldSimple>
      </w:p>
    </w:sdtContent>
  </w:sdt>
  <w:p w:rsidR="00B35CF0" w:rsidRDefault="00B35CF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929" w:rsidRDefault="00913929" w:rsidP="00366C2B">
      <w:pPr>
        <w:spacing w:after="0" w:line="240" w:lineRule="auto"/>
      </w:pPr>
      <w:r>
        <w:separator/>
      </w:r>
    </w:p>
  </w:footnote>
  <w:footnote w:type="continuationSeparator" w:id="0">
    <w:p w:rsidR="00913929" w:rsidRDefault="00913929" w:rsidP="00366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CF0" w:rsidRPr="00430071" w:rsidRDefault="00430071" w:rsidP="00430071">
    <w:pPr>
      <w:pStyle w:val="a3"/>
      <w:rPr>
        <w:lang w:val="en-US"/>
      </w:rPr>
    </w:pPr>
    <w:r>
      <w:t xml:space="preserve"> </w:t>
    </w:r>
    <w:fldSimple w:instr=" STYLEREF  &quot;Επικεφαλίδα 1&quot; \p  \* MERGEFORMAT ">
      <w:r w:rsidR="00824830">
        <w:rPr>
          <w:noProof/>
        </w:rPr>
        <w:t>5. Environmental science</w:t>
      </w:r>
    </w:fldSimple>
    <w:r>
      <w:rPr>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7E2546"/>
    <w:multiLevelType w:val="hybridMultilevel"/>
    <w:tmpl w:val="02F2783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0B97771"/>
    <w:multiLevelType w:val="hybridMultilevel"/>
    <w:tmpl w:val="1EEC923E"/>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15:restartNumberingAfterBreak="0">
    <w:nsid w:val="45406AA0"/>
    <w:multiLevelType w:val="hybridMultilevel"/>
    <w:tmpl w:val="9C46DA82"/>
    <w:lvl w:ilvl="0" w:tplc="25708DBA">
      <w:start w:val="1"/>
      <w:numFmt w:val="decimal"/>
      <w:lvlText w:val="%1."/>
      <w:lvlJc w:val="left"/>
      <w:pPr>
        <w:ind w:left="720" w:hanging="360"/>
      </w:pPr>
      <w:rPr>
        <w:rFonts w:eastAsiaTheme="minorHAnsi" w:hint="default"/>
        <w:color w:val="0563C1" w:themeColor="hyperlink"/>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80F2EEB"/>
    <w:multiLevelType w:val="hybridMultilevel"/>
    <w:tmpl w:val="DC1A7C5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60044394"/>
    <w:multiLevelType w:val="hybridMultilevel"/>
    <w:tmpl w:val="30E89A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753129BF"/>
    <w:multiLevelType w:val="hybridMultilevel"/>
    <w:tmpl w:val="D0F84BA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D754AD5"/>
    <w:multiLevelType w:val="hybridMultilevel"/>
    <w:tmpl w:val="8DBCE440"/>
    <w:lvl w:ilvl="0" w:tplc="F484045C">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num w:numId="1">
    <w:abstractNumId w:val="5"/>
  </w:num>
  <w:num w:numId="2">
    <w:abstractNumId w:val="2"/>
  </w:num>
  <w:num w:numId="3">
    <w:abstractNumId w:val="6"/>
  </w:num>
  <w:num w:numId="4">
    <w:abstractNumId w:val="0"/>
  </w:num>
  <w:num w:numId="5">
    <w:abstractNumId w:val="1"/>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2F"/>
    <w:rsid w:val="00011891"/>
    <w:rsid w:val="000A40B4"/>
    <w:rsid w:val="000C4B38"/>
    <w:rsid w:val="001273F6"/>
    <w:rsid w:val="00192AA5"/>
    <w:rsid w:val="001E4985"/>
    <w:rsid w:val="0021245A"/>
    <w:rsid w:val="00312B9D"/>
    <w:rsid w:val="00366C2B"/>
    <w:rsid w:val="00371F46"/>
    <w:rsid w:val="003B34F4"/>
    <w:rsid w:val="003E4247"/>
    <w:rsid w:val="00430071"/>
    <w:rsid w:val="004638D7"/>
    <w:rsid w:val="005129F1"/>
    <w:rsid w:val="00524AA6"/>
    <w:rsid w:val="00563825"/>
    <w:rsid w:val="005B5D05"/>
    <w:rsid w:val="00604276"/>
    <w:rsid w:val="00796D69"/>
    <w:rsid w:val="00824830"/>
    <w:rsid w:val="008F788C"/>
    <w:rsid w:val="00913929"/>
    <w:rsid w:val="009617BD"/>
    <w:rsid w:val="00A44CC3"/>
    <w:rsid w:val="00AA220E"/>
    <w:rsid w:val="00AF6DB3"/>
    <w:rsid w:val="00B35CF0"/>
    <w:rsid w:val="00B629AE"/>
    <w:rsid w:val="00C22AA9"/>
    <w:rsid w:val="00CC5C0D"/>
    <w:rsid w:val="00D62F1D"/>
    <w:rsid w:val="00F00E2F"/>
    <w:rsid w:val="00F506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E9B0198-458F-46FF-BB82-D96397584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B35CF0"/>
    <w:pPr>
      <w:keepNext/>
      <w:keepLines/>
      <w:spacing w:before="240" w:after="380"/>
      <w:outlineLvl w:val="0"/>
    </w:pPr>
    <w:rPr>
      <w:rFonts w:ascii="Arial" w:eastAsiaTheme="majorEastAsia" w:hAnsi="Arial" w:cstheme="majorBidi"/>
      <w:color w:val="FF0000"/>
      <w:sz w:val="32"/>
      <w:szCs w:val="32"/>
    </w:rPr>
  </w:style>
  <w:style w:type="paragraph" w:styleId="2">
    <w:name w:val="heading 2"/>
    <w:basedOn w:val="a"/>
    <w:next w:val="a"/>
    <w:link w:val="2Char"/>
    <w:uiPriority w:val="9"/>
    <w:unhideWhenUsed/>
    <w:qFormat/>
    <w:rsid w:val="009617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35CF0"/>
    <w:rPr>
      <w:rFonts w:ascii="Arial" w:eastAsiaTheme="majorEastAsia" w:hAnsi="Arial" w:cstheme="majorBidi"/>
      <w:color w:val="FF0000"/>
      <w:sz w:val="32"/>
      <w:szCs w:val="32"/>
    </w:rPr>
  </w:style>
  <w:style w:type="character" w:customStyle="1" w:styleId="2Char">
    <w:name w:val="Επικεφαλίδα 2 Char"/>
    <w:basedOn w:val="a0"/>
    <w:link w:val="2"/>
    <w:uiPriority w:val="9"/>
    <w:rsid w:val="009617BD"/>
    <w:rPr>
      <w:rFonts w:asciiTheme="majorHAnsi" w:eastAsiaTheme="majorEastAsia" w:hAnsiTheme="majorHAnsi" w:cstheme="majorBidi"/>
      <w:color w:val="2E74B5" w:themeColor="accent1" w:themeShade="BF"/>
      <w:sz w:val="26"/>
      <w:szCs w:val="26"/>
    </w:rPr>
  </w:style>
  <w:style w:type="paragraph" w:styleId="a3">
    <w:name w:val="header"/>
    <w:basedOn w:val="a"/>
    <w:link w:val="Char"/>
    <w:uiPriority w:val="99"/>
    <w:unhideWhenUsed/>
    <w:rsid w:val="00366C2B"/>
    <w:pPr>
      <w:tabs>
        <w:tab w:val="center" w:pos="4153"/>
        <w:tab w:val="right" w:pos="8306"/>
      </w:tabs>
      <w:spacing w:after="0" w:line="240" w:lineRule="auto"/>
    </w:pPr>
  </w:style>
  <w:style w:type="character" w:customStyle="1" w:styleId="Char">
    <w:name w:val="Κεφαλίδα Char"/>
    <w:basedOn w:val="a0"/>
    <w:link w:val="a3"/>
    <w:uiPriority w:val="99"/>
    <w:rsid w:val="00366C2B"/>
  </w:style>
  <w:style w:type="paragraph" w:styleId="a4">
    <w:name w:val="footer"/>
    <w:basedOn w:val="a"/>
    <w:link w:val="Char0"/>
    <w:uiPriority w:val="99"/>
    <w:unhideWhenUsed/>
    <w:rsid w:val="00366C2B"/>
    <w:pPr>
      <w:tabs>
        <w:tab w:val="center" w:pos="4153"/>
        <w:tab w:val="right" w:pos="8306"/>
      </w:tabs>
      <w:spacing w:after="0" w:line="240" w:lineRule="auto"/>
    </w:pPr>
  </w:style>
  <w:style w:type="character" w:customStyle="1" w:styleId="Char0">
    <w:name w:val="Υποσέλιδο Char"/>
    <w:basedOn w:val="a0"/>
    <w:link w:val="a4"/>
    <w:uiPriority w:val="99"/>
    <w:rsid w:val="00366C2B"/>
  </w:style>
  <w:style w:type="character" w:styleId="a5">
    <w:name w:val="Placeholder Text"/>
    <w:basedOn w:val="a0"/>
    <w:uiPriority w:val="99"/>
    <w:semiHidden/>
    <w:rsid w:val="00366C2B"/>
    <w:rPr>
      <w:color w:val="808080"/>
    </w:rPr>
  </w:style>
  <w:style w:type="table" w:styleId="a6">
    <w:name w:val="Table Grid"/>
    <w:basedOn w:val="a1"/>
    <w:uiPriority w:val="39"/>
    <w:rsid w:val="00D62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link w:val="Char1"/>
    <w:uiPriority w:val="1"/>
    <w:qFormat/>
    <w:rsid w:val="00371F46"/>
    <w:pPr>
      <w:spacing w:after="0" w:line="240" w:lineRule="auto"/>
    </w:pPr>
    <w:rPr>
      <w:rFonts w:eastAsiaTheme="minorEastAsia"/>
      <w:lang w:eastAsia="el-GR"/>
    </w:rPr>
  </w:style>
  <w:style w:type="character" w:customStyle="1" w:styleId="Char1">
    <w:name w:val="Χωρίς διάστιχο Char"/>
    <w:basedOn w:val="a0"/>
    <w:link w:val="a7"/>
    <w:uiPriority w:val="1"/>
    <w:rsid w:val="00371F46"/>
    <w:rPr>
      <w:rFonts w:eastAsiaTheme="minorEastAsia"/>
      <w:lang w:eastAsia="el-GR"/>
    </w:rPr>
  </w:style>
  <w:style w:type="paragraph" w:styleId="a8">
    <w:name w:val="TOC Heading"/>
    <w:basedOn w:val="1"/>
    <w:next w:val="a"/>
    <w:uiPriority w:val="39"/>
    <w:unhideWhenUsed/>
    <w:qFormat/>
    <w:rsid w:val="001E4985"/>
    <w:pPr>
      <w:spacing w:after="0"/>
      <w:outlineLvl w:val="9"/>
    </w:pPr>
    <w:rPr>
      <w:rFonts w:asciiTheme="majorHAnsi" w:hAnsiTheme="majorHAnsi"/>
      <w:color w:val="2E74B5" w:themeColor="accent1" w:themeShade="BF"/>
      <w:lang w:eastAsia="el-GR"/>
    </w:rPr>
  </w:style>
  <w:style w:type="paragraph" w:styleId="10">
    <w:name w:val="toc 1"/>
    <w:basedOn w:val="a"/>
    <w:next w:val="a"/>
    <w:autoRedefine/>
    <w:uiPriority w:val="39"/>
    <w:unhideWhenUsed/>
    <w:rsid w:val="001E4985"/>
    <w:pPr>
      <w:spacing w:after="100"/>
    </w:pPr>
  </w:style>
  <w:style w:type="paragraph" w:styleId="20">
    <w:name w:val="toc 2"/>
    <w:basedOn w:val="a"/>
    <w:next w:val="a"/>
    <w:autoRedefine/>
    <w:uiPriority w:val="39"/>
    <w:unhideWhenUsed/>
    <w:rsid w:val="001E4985"/>
    <w:pPr>
      <w:spacing w:after="100"/>
      <w:ind w:left="220"/>
    </w:pPr>
  </w:style>
  <w:style w:type="character" w:styleId="-">
    <w:name w:val="Hyperlink"/>
    <w:basedOn w:val="a0"/>
    <w:uiPriority w:val="99"/>
    <w:unhideWhenUsed/>
    <w:rsid w:val="001E4985"/>
    <w:rPr>
      <w:color w:val="0563C1" w:themeColor="hyperlink"/>
      <w:u w:val="single"/>
    </w:rPr>
  </w:style>
  <w:style w:type="paragraph" w:styleId="a9">
    <w:name w:val="Balloon Text"/>
    <w:basedOn w:val="a"/>
    <w:link w:val="Char2"/>
    <w:uiPriority w:val="99"/>
    <w:semiHidden/>
    <w:unhideWhenUsed/>
    <w:rsid w:val="008F788C"/>
    <w:pPr>
      <w:spacing w:after="0" w:line="240" w:lineRule="auto"/>
    </w:pPr>
    <w:rPr>
      <w:rFonts w:ascii="Segoe UI" w:hAnsi="Segoe UI" w:cs="Segoe UI"/>
      <w:sz w:val="18"/>
      <w:szCs w:val="18"/>
    </w:rPr>
  </w:style>
  <w:style w:type="character" w:customStyle="1" w:styleId="Char2">
    <w:name w:val="Κείμενο πλαισίου Char"/>
    <w:basedOn w:val="a0"/>
    <w:link w:val="a9"/>
    <w:uiPriority w:val="99"/>
    <w:semiHidden/>
    <w:rsid w:val="008F78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gif"/><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088C09-6E1E-45E3-B0F4-53F53A3B6679}"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E1F5CDB2-991F-4C65-B361-13872CB31855}">
      <dgm:prSet phldrT="[Κείμενο]"/>
      <dgm:spPr/>
      <dgm:t>
        <a:bodyPr/>
        <a:lstStyle/>
        <a:p>
          <a:pPr>
            <a:spcBef>
              <a:spcPts val="1200"/>
            </a:spcBef>
          </a:pPr>
          <a:r>
            <a:rPr lang="el-GR"/>
            <a:t>ΒΑΣΙΛΗΣ - ΜΑΡΙΑ</a:t>
          </a:r>
        </a:p>
      </dgm:t>
    </dgm:pt>
    <dgm:pt modelId="{2116D0B1-6445-4DD6-9FE6-57F2A1E041FE}" type="parTrans" cxnId="{F34B2049-5E84-45DC-8AE9-B3AF47209310}">
      <dgm:prSet/>
      <dgm:spPr/>
      <dgm:t>
        <a:bodyPr/>
        <a:lstStyle/>
        <a:p>
          <a:pPr>
            <a:spcBef>
              <a:spcPts val="1200"/>
            </a:spcBef>
          </a:pPr>
          <a:endParaRPr lang="el-GR"/>
        </a:p>
      </dgm:t>
    </dgm:pt>
    <dgm:pt modelId="{E4C333F3-90E9-434B-A0A1-AB0765166E6B}" type="sibTrans" cxnId="{F34B2049-5E84-45DC-8AE9-B3AF47209310}">
      <dgm:prSet/>
      <dgm:spPr/>
      <dgm:t>
        <a:bodyPr/>
        <a:lstStyle/>
        <a:p>
          <a:pPr>
            <a:spcBef>
              <a:spcPts val="1200"/>
            </a:spcBef>
          </a:pPr>
          <a:endParaRPr lang="el-GR"/>
        </a:p>
      </dgm:t>
    </dgm:pt>
    <dgm:pt modelId="{6446220E-55F9-4927-9075-81C788F4FE23}">
      <dgm:prSet phldrT="[Κείμενο]"/>
      <dgm:spPr/>
      <dgm:t>
        <a:bodyPr/>
        <a:lstStyle/>
        <a:p>
          <a:pPr>
            <a:spcBef>
              <a:spcPts val="1200"/>
            </a:spcBef>
          </a:pPr>
          <a:r>
            <a:rPr lang="el-GR"/>
            <a:t>ΠΑΝΑΓΙΩΤΑ</a:t>
          </a:r>
        </a:p>
      </dgm:t>
    </dgm:pt>
    <dgm:pt modelId="{3240530D-0018-4262-B67D-708621364B4E}" type="parTrans" cxnId="{EA392709-6727-4AAC-B939-66A2B656C67F}">
      <dgm:prSet/>
      <dgm:spPr/>
      <dgm:t>
        <a:bodyPr/>
        <a:lstStyle/>
        <a:p>
          <a:pPr>
            <a:spcBef>
              <a:spcPts val="1200"/>
            </a:spcBef>
          </a:pPr>
          <a:endParaRPr lang="el-GR"/>
        </a:p>
      </dgm:t>
    </dgm:pt>
    <dgm:pt modelId="{47010362-4540-4AC4-A6E9-2CB47196831B}" type="sibTrans" cxnId="{EA392709-6727-4AAC-B939-66A2B656C67F}">
      <dgm:prSet/>
      <dgm:spPr/>
      <dgm:t>
        <a:bodyPr/>
        <a:lstStyle/>
        <a:p>
          <a:pPr>
            <a:spcBef>
              <a:spcPts val="1200"/>
            </a:spcBef>
          </a:pPr>
          <a:endParaRPr lang="el-GR"/>
        </a:p>
      </dgm:t>
    </dgm:pt>
    <dgm:pt modelId="{8F658EC2-5ADF-44FF-A374-3C25B9D03E5C}">
      <dgm:prSet phldrT="[Κείμενο]"/>
      <dgm:spPr/>
      <dgm:t>
        <a:bodyPr/>
        <a:lstStyle/>
        <a:p>
          <a:pPr>
            <a:spcBef>
              <a:spcPts val="1200"/>
            </a:spcBef>
          </a:pPr>
          <a:r>
            <a:rPr lang="el-GR"/>
            <a:t>ΒΑΓΙΑ</a:t>
          </a:r>
        </a:p>
        <a:p>
          <a:pPr>
            <a:spcBef>
              <a:spcPts val="1200"/>
            </a:spcBef>
          </a:pPr>
          <a:endParaRPr lang="el-GR"/>
        </a:p>
      </dgm:t>
    </dgm:pt>
    <dgm:pt modelId="{D3E1F280-CFA0-441C-84CA-D07BF657FBE2}" type="parTrans" cxnId="{EE34DB7B-978D-4CDD-909B-60B281109B39}">
      <dgm:prSet/>
      <dgm:spPr/>
      <dgm:t>
        <a:bodyPr/>
        <a:lstStyle/>
        <a:p>
          <a:pPr>
            <a:spcBef>
              <a:spcPts val="1200"/>
            </a:spcBef>
          </a:pPr>
          <a:endParaRPr lang="el-GR"/>
        </a:p>
      </dgm:t>
    </dgm:pt>
    <dgm:pt modelId="{ED058038-67E8-47A6-BE10-5C92510C2259}" type="sibTrans" cxnId="{EE34DB7B-978D-4CDD-909B-60B281109B39}">
      <dgm:prSet/>
      <dgm:spPr/>
      <dgm:t>
        <a:bodyPr/>
        <a:lstStyle/>
        <a:p>
          <a:pPr>
            <a:spcBef>
              <a:spcPts val="1200"/>
            </a:spcBef>
          </a:pPr>
          <a:endParaRPr lang="el-GR"/>
        </a:p>
      </dgm:t>
    </dgm:pt>
    <dgm:pt modelId="{DBC4F91A-A727-48DF-9DC3-87BD790E6725}">
      <dgm:prSet/>
      <dgm:spPr/>
      <dgm:t>
        <a:bodyPr/>
        <a:lstStyle/>
        <a:p>
          <a:pPr>
            <a:spcBef>
              <a:spcPts val="1200"/>
            </a:spcBef>
          </a:pPr>
          <a:r>
            <a:rPr lang="el-GR"/>
            <a:t>ΑΝΤΩΝΗΣ</a:t>
          </a:r>
        </a:p>
      </dgm:t>
    </dgm:pt>
    <dgm:pt modelId="{4C4B102E-1FC2-4767-85B9-F98D6C2C9C50}" type="parTrans" cxnId="{332B4A92-94AA-45F6-AACD-4893383AFFD2}">
      <dgm:prSet/>
      <dgm:spPr/>
      <dgm:t>
        <a:bodyPr/>
        <a:lstStyle/>
        <a:p>
          <a:pPr>
            <a:spcBef>
              <a:spcPts val="1200"/>
            </a:spcBef>
          </a:pPr>
          <a:endParaRPr lang="el-GR"/>
        </a:p>
      </dgm:t>
    </dgm:pt>
    <dgm:pt modelId="{4A555376-92A6-4190-8F31-8C6563F9A997}" type="sibTrans" cxnId="{332B4A92-94AA-45F6-AACD-4893383AFFD2}">
      <dgm:prSet/>
      <dgm:spPr/>
      <dgm:t>
        <a:bodyPr/>
        <a:lstStyle/>
        <a:p>
          <a:pPr>
            <a:spcBef>
              <a:spcPts val="1200"/>
            </a:spcBef>
          </a:pPr>
          <a:endParaRPr lang="el-GR"/>
        </a:p>
      </dgm:t>
    </dgm:pt>
    <dgm:pt modelId="{C076421B-DDB5-4643-93C9-EB800010EE59}">
      <dgm:prSet/>
      <dgm:spPr/>
      <dgm:t>
        <a:bodyPr/>
        <a:lstStyle/>
        <a:p>
          <a:pPr>
            <a:spcBef>
              <a:spcPts val="1200"/>
            </a:spcBef>
          </a:pPr>
          <a:r>
            <a:rPr lang="el-GR"/>
            <a:t>ΣΤΕΛΙΟΣ</a:t>
          </a:r>
        </a:p>
      </dgm:t>
    </dgm:pt>
    <dgm:pt modelId="{5A862AD8-3143-4F88-AA3A-800AB4399539}" type="parTrans" cxnId="{8C0C5ECA-3902-4E55-9125-E0148E5E7F41}">
      <dgm:prSet/>
      <dgm:spPr/>
      <dgm:t>
        <a:bodyPr/>
        <a:lstStyle/>
        <a:p>
          <a:pPr>
            <a:spcBef>
              <a:spcPts val="1200"/>
            </a:spcBef>
          </a:pPr>
          <a:endParaRPr lang="el-GR"/>
        </a:p>
      </dgm:t>
    </dgm:pt>
    <dgm:pt modelId="{DB9E06AB-9CB3-41F1-AD07-3EE85BF65DF3}" type="sibTrans" cxnId="{8C0C5ECA-3902-4E55-9125-E0148E5E7F41}">
      <dgm:prSet/>
      <dgm:spPr/>
      <dgm:t>
        <a:bodyPr/>
        <a:lstStyle/>
        <a:p>
          <a:pPr>
            <a:spcBef>
              <a:spcPts val="1200"/>
            </a:spcBef>
          </a:pPr>
          <a:endParaRPr lang="el-GR"/>
        </a:p>
      </dgm:t>
    </dgm:pt>
    <dgm:pt modelId="{B544FFB2-74EA-45B9-98B7-10752916BB1B}">
      <dgm:prSet/>
      <dgm:spPr/>
      <dgm:t>
        <a:bodyPr/>
        <a:lstStyle/>
        <a:p>
          <a:pPr>
            <a:spcBef>
              <a:spcPts val="1200"/>
            </a:spcBef>
          </a:pPr>
          <a:r>
            <a:rPr lang="el-GR"/>
            <a:t>ΠΑΡΑΣΚΕΥΑΣ</a:t>
          </a:r>
        </a:p>
      </dgm:t>
    </dgm:pt>
    <dgm:pt modelId="{D4E032F6-4888-4865-9F42-BB1CE70A6167}" type="parTrans" cxnId="{208D56EB-C315-4B79-957D-14871BF48A86}">
      <dgm:prSet/>
      <dgm:spPr/>
      <dgm:t>
        <a:bodyPr/>
        <a:lstStyle/>
        <a:p>
          <a:pPr>
            <a:spcBef>
              <a:spcPts val="1200"/>
            </a:spcBef>
          </a:pPr>
          <a:endParaRPr lang="el-GR"/>
        </a:p>
      </dgm:t>
    </dgm:pt>
    <dgm:pt modelId="{AC619AB6-E9F4-4558-97F8-323B9D18B86B}" type="sibTrans" cxnId="{208D56EB-C315-4B79-957D-14871BF48A86}">
      <dgm:prSet/>
      <dgm:spPr/>
      <dgm:t>
        <a:bodyPr/>
        <a:lstStyle/>
        <a:p>
          <a:pPr>
            <a:spcBef>
              <a:spcPts val="1200"/>
            </a:spcBef>
          </a:pPr>
          <a:endParaRPr lang="el-GR"/>
        </a:p>
      </dgm:t>
    </dgm:pt>
    <dgm:pt modelId="{54088416-A2AA-4EE7-A6E2-D940E28EF4AA}">
      <dgm:prSet/>
      <dgm:spPr/>
      <dgm:t>
        <a:bodyPr/>
        <a:lstStyle/>
        <a:p>
          <a:pPr>
            <a:spcBef>
              <a:spcPts val="1200"/>
            </a:spcBef>
          </a:pPr>
          <a:r>
            <a:rPr lang="el-GR"/>
            <a:t>ΔΗΜΗΤΡΗΣ</a:t>
          </a:r>
        </a:p>
      </dgm:t>
    </dgm:pt>
    <dgm:pt modelId="{A4C5BFBD-8D35-4E37-80EF-134450B2627F}" type="parTrans" cxnId="{FCDA8B6C-DAB3-4B11-96AC-7E1340508190}">
      <dgm:prSet/>
      <dgm:spPr/>
      <dgm:t>
        <a:bodyPr/>
        <a:lstStyle/>
        <a:p>
          <a:pPr>
            <a:spcBef>
              <a:spcPts val="1200"/>
            </a:spcBef>
          </a:pPr>
          <a:endParaRPr lang="el-GR"/>
        </a:p>
      </dgm:t>
    </dgm:pt>
    <dgm:pt modelId="{8590EE16-DDCD-4210-A3B1-8DD5A498CB22}" type="sibTrans" cxnId="{FCDA8B6C-DAB3-4B11-96AC-7E1340508190}">
      <dgm:prSet/>
      <dgm:spPr/>
      <dgm:t>
        <a:bodyPr/>
        <a:lstStyle/>
        <a:p>
          <a:pPr>
            <a:spcBef>
              <a:spcPts val="1200"/>
            </a:spcBef>
          </a:pPr>
          <a:endParaRPr lang="el-GR"/>
        </a:p>
      </dgm:t>
    </dgm:pt>
    <dgm:pt modelId="{B9C5F66C-27FE-4D52-A02F-64A698D40EAE}">
      <dgm:prSet/>
      <dgm:spPr/>
      <dgm:t>
        <a:bodyPr/>
        <a:lstStyle/>
        <a:p>
          <a:pPr>
            <a:spcBef>
              <a:spcPts val="1200"/>
            </a:spcBef>
          </a:pPr>
          <a:r>
            <a:rPr lang="el-GR"/>
            <a:t>ΒΑΣΙΛΗΣ</a:t>
          </a:r>
        </a:p>
      </dgm:t>
    </dgm:pt>
    <dgm:pt modelId="{3244D28F-1DAD-4039-A1EA-F5081A4E3712}" type="parTrans" cxnId="{A789CCE5-E0FE-43FB-83DA-4F4D4968C312}">
      <dgm:prSet/>
      <dgm:spPr/>
      <dgm:t>
        <a:bodyPr/>
        <a:lstStyle/>
        <a:p>
          <a:pPr>
            <a:spcBef>
              <a:spcPts val="1200"/>
            </a:spcBef>
          </a:pPr>
          <a:endParaRPr lang="el-GR"/>
        </a:p>
      </dgm:t>
    </dgm:pt>
    <dgm:pt modelId="{273216D5-58D0-4C65-BB17-DAE50FFB8617}" type="sibTrans" cxnId="{A789CCE5-E0FE-43FB-83DA-4F4D4968C312}">
      <dgm:prSet/>
      <dgm:spPr/>
      <dgm:t>
        <a:bodyPr/>
        <a:lstStyle/>
        <a:p>
          <a:pPr>
            <a:spcBef>
              <a:spcPts val="1200"/>
            </a:spcBef>
          </a:pPr>
          <a:endParaRPr lang="el-GR"/>
        </a:p>
      </dgm:t>
    </dgm:pt>
    <dgm:pt modelId="{AF6E3168-6189-433F-8B73-101534036F55}" type="pres">
      <dgm:prSet presAssocID="{3A088C09-6E1E-45E3-B0F4-53F53A3B6679}" presName="hierChild1" presStyleCnt="0">
        <dgm:presLayoutVars>
          <dgm:orgChart val="1"/>
          <dgm:chPref val="1"/>
          <dgm:dir/>
          <dgm:animOne val="branch"/>
          <dgm:animLvl val="lvl"/>
          <dgm:resizeHandles/>
        </dgm:presLayoutVars>
      </dgm:prSet>
      <dgm:spPr/>
    </dgm:pt>
    <dgm:pt modelId="{5D566161-CF7D-49C9-B947-5C118AD5355B}" type="pres">
      <dgm:prSet presAssocID="{E1F5CDB2-991F-4C65-B361-13872CB31855}" presName="hierRoot1" presStyleCnt="0">
        <dgm:presLayoutVars>
          <dgm:hierBranch val="init"/>
        </dgm:presLayoutVars>
      </dgm:prSet>
      <dgm:spPr/>
    </dgm:pt>
    <dgm:pt modelId="{85E82999-3FC5-4A35-B8F5-11D94C9FAE79}" type="pres">
      <dgm:prSet presAssocID="{E1F5CDB2-991F-4C65-B361-13872CB31855}" presName="rootComposite1" presStyleCnt="0"/>
      <dgm:spPr/>
    </dgm:pt>
    <dgm:pt modelId="{1B9CCE08-8F22-4676-B0AB-98C1BDE6F3D3}" type="pres">
      <dgm:prSet presAssocID="{E1F5CDB2-991F-4C65-B361-13872CB31855}" presName="rootText1" presStyleLbl="node0" presStyleIdx="0" presStyleCnt="1" custLinFactNeighborX="0" custLinFactNeighborY="-172">
        <dgm:presLayoutVars>
          <dgm:chPref val="3"/>
        </dgm:presLayoutVars>
      </dgm:prSet>
      <dgm:spPr/>
      <dgm:t>
        <a:bodyPr/>
        <a:lstStyle/>
        <a:p>
          <a:endParaRPr lang="el-GR"/>
        </a:p>
      </dgm:t>
    </dgm:pt>
    <dgm:pt modelId="{BB2DF1D9-08DE-4A27-A489-BA5EC9D57CEE}" type="pres">
      <dgm:prSet presAssocID="{E1F5CDB2-991F-4C65-B361-13872CB31855}" presName="rootConnector1" presStyleLbl="node1" presStyleIdx="0" presStyleCnt="0"/>
      <dgm:spPr/>
    </dgm:pt>
    <dgm:pt modelId="{0FE07413-FE89-4AE6-A9E1-E021CD027D6D}" type="pres">
      <dgm:prSet presAssocID="{E1F5CDB2-991F-4C65-B361-13872CB31855}" presName="hierChild2" presStyleCnt="0"/>
      <dgm:spPr/>
    </dgm:pt>
    <dgm:pt modelId="{1A322840-6202-444A-AD1C-5519549F3FBC}" type="pres">
      <dgm:prSet presAssocID="{3240530D-0018-4262-B67D-708621364B4E}" presName="Name37" presStyleLbl="parChTrans1D2" presStyleIdx="0" presStyleCnt="2"/>
      <dgm:spPr/>
    </dgm:pt>
    <dgm:pt modelId="{A6BB7075-D9B3-4066-9662-47EF15D109D4}" type="pres">
      <dgm:prSet presAssocID="{6446220E-55F9-4927-9075-81C788F4FE23}" presName="hierRoot2" presStyleCnt="0">
        <dgm:presLayoutVars>
          <dgm:hierBranch val="init"/>
        </dgm:presLayoutVars>
      </dgm:prSet>
      <dgm:spPr/>
    </dgm:pt>
    <dgm:pt modelId="{73DAE8DF-57F1-4859-A7F4-088323A2CE54}" type="pres">
      <dgm:prSet presAssocID="{6446220E-55F9-4927-9075-81C788F4FE23}" presName="rootComposite" presStyleCnt="0"/>
      <dgm:spPr/>
    </dgm:pt>
    <dgm:pt modelId="{2668D248-6C34-47C2-BC66-1B68A6D11064}" type="pres">
      <dgm:prSet presAssocID="{6446220E-55F9-4927-9075-81C788F4FE23}" presName="rootText" presStyleLbl="node2" presStyleIdx="0" presStyleCnt="2">
        <dgm:presLayoutVars>
          <dgm:chPref val="3"/>
        </dgm:presLayoutVars>
      </dgm:prSet>
      <dgm:spPr/>
    </dgm:pt>
    <dgm:pt modelId="{D4DEB763-938C-4B57-ABCF-7D91902623E2}" type="pres">
      <dgm:prSet presAssocID="{6446220E-55F9-4927-9075-81C788F4FE23}" presName="rootConnector" presStyleLbl="node2" presStyleIdx="0" presStyleCnt="2"/>
      <dgm:spPr/>
    </dgm:pt>
    <dgm:pt modelId="{CDD372CD-A7B5-45BF-8F98-E56FD6283790}" type="pres">
      <dgm:prSet presAssocID="{6446220E-55F9-4927-9075-81C788F4FE23}" presName="hierChild4" presStyleCnt="0"/>
      <dgm:spPr/>
    </dgm:pt>
    <dgm:pt modelId="{8E7B3DDC-824A-4E1A-B102-E2004C38B7BF}" type="pres">
      <dgm:prSet presAssocID="{4C4B102E-1FC2-4767-85B9-F98D6C2C9C50}" presName="Name37" presStyleLbl="parChTrans1D3" presStyleIdx="0" presStyleCnt="2"/>
      <dgm:spPr/>
    </dgm:pt>
    <dgm:pt modelId="{3EDBB654-0547-4867-B0D4-05F5522DD5EB}" type="pres">
      <dgm:prSet presAssocID="{DBC4F91A-A727-48DF-9DC3-87BD790E6725}" presName="hierRoot2" presStyleCnt="0">
        <dgm:presLayoutVars>
          <dgm:hierBranch val="init"/>
        </dgm:presLayoutVars>
      </dgm:prSet>
      <dgm:spPr/>
    </dgm:pt>
    <dgm:pt modelId="{9B407150-4766-4B00-93D5-B170A4BD0B71}" type="pres">
      <dgm:prSet presAssocID="{DBC4F91A-A727-48DF-9DC3-87BD790E6725}" presName="rootComposite" presStyleCnt="0"/>
      <dgm:spPr/>
    </dgm:pt>
    <dgm:pt modelId="{04719770-BAB4-4030-A043-C7CF1E62B260}" type="pres">
      <dgm:prSet presAssocID="{DBC4F91A-A727-48DF-9DC3-87BD790E6725}" presName="rootText" presStyleLbl="node3" presStyleIdx="0" presStyleCnt="2">
        <dgm:presLayoutVars>
          <dgm:chPref val="3"/>
        </dgm:presLayoutVars>
      </dgm:prSet>
      <dgm:spPr/>
    </dgm:pt>
    <dgm:pt modelId="{A73A7636-B21D-4062-936E-AAF2B584C6A8}" type="pres">
      <dgm:prSet presAssocID="{DBC4F91A-A727-48DF-9DC3-87BD790E6725}" presName="rootConnector" presStyleLbl="node3" presStyleIdx="0" presStyleCnt="2"/>
      <dgm:spPr/>
    </dgm:pt>
    <dgm:pt modelId="{78098B91-1D92-4AA0-A21B-8D131FFD63CF}" type="pres">
      <dgm:prSet presAssocID="{DBC4F91A-A727-48DF-9DC3-87BD790E6725}" presName="hierChild4" presStyleCnt="0"/>
      <dgm:spPr/>
    </dgm:pt>
    <dgm:pt modelId="{301247E9-3401-44DD-A756-BB6527970762}" type="pres">
      <dgm:prSet presAssocID="{D4E032F6-4888-4865-9F42-BB1CE70A6167}" presName="Name37" presStyleLbl="parChTrans1D4" presStyleIdx="0" presStyleCnt="3"/>
      <dgm:spPr/>
    </dgm:pt>
    <dgm:pt modelId="{1C6FBD20-0645-46C6-BBB4-F293CFBC4BA7}" type="pres">
      <dgm:prSet presAssocID="{B544FFB2-74EA-45B9-98B7-10752916BB1B}" presName="hierRoot2" presStyleCnt="0">
        <dgm:presLayoutVars>
          <dgm:hierBranch val="init"/>
        </dgm:presLayoutVars>
      </dgm:prSet>
      <dgm:spPr/>
    </dgm:pt>
    <dgm:pt modelId="{CFCC8764-B301-4878-84C7-CC81BEB0CDF0}" type="pres">
      <dgm:prSet presAssocID="{B544FFB2-74EA-45B9-98B7-10752916BB1B}" presName="rootComposite" presStyleCnt="0"/>
      <dgm:spPr/>
    </dgm:pt>
    <dgm:pt modelId="{BD55F874-B5EB-4B9F-A220-69E7790E739B}" type="pres">
      <dgm:prSet presAssocID="{B544FFB2-74EA-45B9-98B7-10752916BB1B}" presName="rootText" presStyleLbl="node4" presStyleIdx="0" presStyleCnt="3">
        <dgm:presLayoutVars>
          <dgm:chPref val="3"/>
        </dgm:presLayoutVars>
      </dgm:prSet>
      <dgm:spPr/>
    </dgm:pt>
    <dgm:pt modelId="{EA2A3CD3-9DE3-484D-8294-4379DCDC814C}" type="pres">
      <dgm:prSet presAssocID="{B544FFB2-74EA-45B9-98B7-10752916BB1B}" presName="rootConnector" presStyleLbl="node4" presStyleIdx="0" presStyleCnt="3"/>
      <dgm:spPr/>
    </dgm:pt>
    <dgm:pt modelId="{755F0434-1665-42E0-880E-6A849A2A9DB0}" type="pres">
      <dgm:prSet presAssocID="{B544FFB2-74EA-45B9-98B7-10752916BB1B}" presName="hierChild4" presStyleCnt="0"/>
      <dgm:spPr/>
    </dgm:pt>
    <dgm:pt modelId="{987ED8B7-239C-42AE-A174-C946DBFBA491}" type="pres">
      <dgm:prSet presAssocID="{B544FFB2-74EA-45B9-98B7-10752916BB1B}" presName="hierChild5" presStyleCnt="0"/>
      <dgm:spPr/>
    </dgm:pt>
    <dgm:pt modelId="{723B464C-320B-4B34-920A-78F6C3508282}" type="pres">
      <dgm:prSet presAssocID="{DBC4F91A-A727-48DF-9DC3-87BD790E6725}" presName="hierChild5" presStyleCnt="0"/>
      <dgm:spPr/>
    </dgm:pt>
    <dgm:pt modelId="{D106FFD8-4A10-444D-A9AC-B2EBEB9BE1BB}" type="pres">
      <dgm:prSet presAssocID="{6446220E-55F9-4927-9075-81C788F4FE23}" presName="hierChild5" presStyleCnt="0"/>
      <dgm:spPr/>
    </dgm:pt>
    <dgm:pt modelId="{85759D31-9A92-4D28-8960-72655B109C9F}" type="pres">
      <dgm:prSet presAssocID="{D3E1F280-CFA0-441C-84CA-D07BF657FBE2}" presName="Name37" presStyleLbl="parChTrans1D2" presStyleIdx="1" presStyleCnt="2"/>
      <dgm:spPr/>
    </dgm:pt>
    <dgm:pt modelId="{C6D7CED6-F936-41F1-BF86-6760B5E3BA42}" type="pres">
      <dgm:prSet presAssocID="{8F658EC2-5ADF-44FF-A374-3C25B9D03E5C}" presName="hierRoot2" presStyleCnt="0">
        <dgm:presLayoutVars>
          <dgm:hierBranch val="init"/>
        </dgm:presLayoutVars>
      </dgm:prSet>
      <dgm:spPr/>
    </dgm:pt>
    <dgm:pt modelId="{F4631903-A62C-4804-8026-5643B89C2E46}" type="pres">
      <dgm:prSet presAssocID="{8F658EC2-5ADF-44FF-A374-3C25B9D03E5C}" presName="rootComposite" presStyleCnt="0"/>
      <dgm:spPr/>
    </dgm:pt>
    <dgm:pt modelId="{E842E9D7-7359-4119-B6C0-7175C3DD8FCE}" type="pres">
      <dgm:prSet presAssocID="{8F658EC2-5ADF-44FF-A374-3C25B9D03E5C}" presName="rootText" presStyleLbl="node2" presStyleIdx="1" presStyleCnt="2">
        <dgm:presLayoutVars>
          <dgm:chPref val="3"/>
        </dgm:presLayoutVars>
      </dgm:prSet>
      <dgm:spPr/>
      <dgm:t>
        <a:bodyPr/>
        <a:lstStyle/>
        <a:p>
          <a:endParaRPr lang="el-GR"/>
        </a:p>
      </dgm:t>
    </dgm:pt>
    <dgm:pt modelId="{6EF46A1D-F82D-4F0D-9E35-CD1B5D196795}" type="pres">
      <dgm:prSet presAssocID="{8F658EC2-5ADF-44FF-A374-3C25B9D03E5C}" presName="rootConnector" presStyleLbl="node2" presStyleIdx="1" presStyleCnt="2"/>
      <dgm:spPr/>
    </dgm:pt>
    <dgm:pt modelId="{095C1EA0-CAEA-4769-A9AC-8C6789335B18}" type="pres">
      <dgm:prSet presAssocID="{8F658EC2-5ADF-44FF-A374-3C25B9D03E5C}" presName="hierChild4" presStyleCnt="0"/>
      <dgm:spPr/>
    </dgm:pt>
    <dgm:pt modelId="{E2254018-E163-47DE-91FE-F7139F9537EC}" type="pres">
      <dgm:prSet presAssocID="{5A862AD8-3143-4F88-AA3A-800AB4399539}" presName="Name37" presStyleLbl="parChTrans1D3" presStyleIdx="1" presStyleCnt="2"/>
      <dgm:spPr/>
    </dgm:pt>
    <dgm:pt modelId="{47DFC5C7-6CBE-4497-B308-33D6FA48A26B}" type="pres">
      <dgm:prSet presAssocID="{C076421B-DDB5-4643-93C9-EB800010EE59}" presName="hierRoot2" presStyleCnt="0">
        <dgm:presLayoutVars>
          <dgm:hierBranch val="init"/>
        </dgm:presLayoutVars>
      </dgm:prSet>
      <dgm:spPr/>
    </dgm:pt>
    <dgm:pt modelId="{EE4D25FB-6379-4427-9196-BD8554424A03}" type="pres">
      <dgm:prSet presAssocID="{C076421B-DDB5-4643-93C9-EB800010EE59}" presName="rootComposite" presStyleCnt="0"/>
      <dgm:spPr/>
    </dgm:pt>
    <dgm:pt modelId="{27962760-2A1E-4DD5-90D3-51A32A4FB004}" type="pres">
      <dgm:prSet presAssocID="{C076421B-DDB5-4643-93C9-EB800010EE59}" presName="rootText" presStyleLbl="node3" presStyleIdx="1" presStyleCnt="2">
        <dgm:presLayoutVars>
          <dgm:chPref val="3"/>
        </dgm:presLayoutVars>
      </dgm:prSet>
      <dgm:spPr/>
    </dgm:pt>
    <dgm:pt modelId="{892CE291-9F01-43F3-ACE6-30BC9E8B57AE}" type="pres">
      <dgm:prSet presAssocID="{C076421B-DDB5-4643-93C9-EB800010EE59}" presName="rootConnector" presStyleLbl="node3" presStyleIdx="1" presStyleCnt="2"/>
      <dgm:spPr/>
    </dgm:pt>
    <dgm:pt modelId="{77143828-AF8D-430F-B286-8E7ECD91B1D2}" type="pres">
      <dgm:prSet presAssocID="{C076421B-DDB5-4643-93C9-EB800010EE59}" presName="hierChild4" presStyleCnt="0"/>
      <dgm:spPr/>
    </dgm:pt>
    <dgm:pt modelId="{F94CE729-A4F5-4CAE-BF90-9161EFBC331F}" type="pres">
      <dgm:prSet presAssocID="{A4C5BFBD-8D35-4E37-80EF-134450B2627F}" presName="Name37" presStyleLbl="parChTrans1D4" presStyleIdx="1" presStyleCnt="3"/>
      <dgm:spPr/>
    </dgm:pt>
    <dgm:pt modelId="{F3C73304-C778-4919-A2E7-43E72F086BDD}" type="pres">
      <dgm:prSet presAssocID="{54088416-A2AA-4EE7-A6E2-D940E28EF4AA}" presName="hierRoot2" presStyleCnt="0">
        <dgm:presLayoutVars>
          <dgm:hierBranch val="init"/>
        </dgm:presLayoutVars>
      </dgm:prSet>
      <dgm:spPr/>
    </dgm:pt>
    <dgm:pt modelId="{86935ADF-1AB2-4594-BDFB-525650D2E246}" type="pres">
      <dgm:prSet presAssocID="{54088416-A2AA-4EE7-A6E2-D940E28EF4AA}" presName="rootComposite" presStyleCnt="0"/>
      <dgm:spPr/>
    </dgm:pt>
    <dgm:pt modelId="{4B1B8471-6882-4C17-B056-B7A722CABC67}" type="pres">
      <dgm:prSet presAssocID="{54088416-A2AA-4EE7-A6E2-D940E28EF4AA}" presName="rootText" presStyleLbl="node4" presStyleIdx="1" presStyleCnt="3" custLinFactNeighborX="2351" custLinFactNeighborY="288">
        <dgm:presLayoutVars>
          <dgm:chPref val="3"/>
        </dgm:presLayoutVars>
      </dgm:prSet>
      <dgm:spPr/>
    </dgm:pt>
    <dgm:pt modelId="{BFFA5506-5A6B-471B-BE97-6C54CE7769D2}" type="pres">
      <dgm:prSet presAssocID="{54088416-A2AA-4EE7-A6E2-D940E28EF4AA}" presName="rootConnector" presStyleLbl="node4" presStyleIdx="1" presStyleCnt="3"/>
      <dgm:spPr/>
    </dgm:pt>
    <dgm:pt modelId="{96F5F08B-B62A-45E7-8A87-0D472109F2F5}" type="pres">
      <dgm:prSet presAssocID="{54088416-A2AA-4EE7-A6E2-D940E28EF4AA}" presName="hierChild4" presStyleCnt="0"/>
      <dgm:spPr/>
    </dgm:pt>
    <dgm:pt modelId="{5FF238A6-8000-4C0C-81BE-DB81E703B121}" type="pres">
      <dgm:prSet presAssocID="{54088416-A2AA-4EE7-A6E2-D940E28EF4AA}" presName="hierChild5" presStyleCnt="0"/>
      <dgm:spPr/>
    </dgm:pt>
    <dgm:pt modelId="{245A1345-546C-4EF4-BB8B-EAFD371CFF96}" type="pres">
      <dgm:prSet presAssocID="{3244D28F-1DAD-4039-A1EA-F5081A4E3712}" presName="Name37" presStyleLbl="parChTrans1D4" presStyleIdx="2" presStyleCnt="3"/>
      <dgm:spPr/>
    </dgm:pt>
    <dgm:pt modelId="{E3DD3D5B-CD47-4C1A-9327-56C9E47673FB}" type="pres">
      <dgm:prSet presAssocID="{B9C5F66C-27FE-4D52-A02F-64A698D40EAE}" presName="hierRoot2" presStyleCnt="0">
        <dgm:presLayoutVars>
          <dgm:hierBranch val="init"/>
        </dgm:presLayoutVars>
      </dgm:prSet>
      <dgm:spPr/>
    </dgm:pt>
    <dgm:pt modelId="{6AB40AF0-765D-48E2-B7D4-7BF0ED110EC9}" type="pres">
      <dgm:prSet presAssocID="{B9C5F66C-27FE-4D52-A02F-64A698D40EAE}" presName="rootComposite" presStyleCnt="0"/>
      <dgm:spPr/>
    </dgm:pt>
    <dgm:pt modelId="{99B52B66-F9C8-429F-8595-B51F040195DD}" type="pres">
      <dgm:prSet presAssocID="{B9C5F66C-27FE-4D52-A02F-64A698D40EAE}" presName="rootText" presStyleLbl="node4" presStyleIdx="2" presStyleCnt="3">
        <dgm:presLayoutVars>
          <dgm:chPref val="3"/>
        </dgm:presLayoutVars>
      </dgm:prSet>
      <dgm:spPr/>
    </dgm:pt>
    <dgm:pt modelId="{BC36AF08-A754-4D38-B81D-75861D676727}" type="pres">
      <dgm:prSet presAssocID="{B9C5F66C-27FE-4D52-A02F-64A698D40EAE}" presName="rootConnector" presStyleLbl="node4" presStyleIdx="2" presStyleCnt="3"/>
      <dgm:spPr/>
    </dgm:pt>
    <dgm:pt modelId="{E8BC7B80-D919-4FA7-B190-8F1CB8C766C8}" type="pres">
      <dgm:prSet presAssocID="{B9C5F66C-27FE-4D52-A02F-64A698D40EAE}" presName="hierChild4" presStyleCnt="0"/>
      <dgm:spPr/>
    </dgm:pt>
    <dgm:pt modelId="{D454B52B-A68E-407D-9872-D6B400098651}" type="pres">
      <dgm:prSet presAssocID="{B9C5F66C-27FE-4D52-A02F-64A698D40EAE}" presName="hierChild5" presStyleCnt="0"/>
      <dgm:spPr/>
    </dgm:pt>
    <dgm:pt modelId="{0DD0236D-4C8F-41E6-A5EC-D25F4A929CBA}" type="pres">
      <dgm:prSet presAssocID="{C076421B-DDB5-4643-93C9-EB800010EE59}" presName="hierChild5" presStyleCnt="0"/>
      <dgm:spPr/>
    </dgm:pt>
    <dgm:pt modelId="{C39C018A-7A26-4656-8B05-720EF13FF5D4}" type="pres">
      <dgm:prSet presAssocID="{8F658EC2-5ADF-44FF-A374-3C25B9D03E5C}" presName="hierChild5" presStyleCnt="0"/>
      <dgm:spPr/>
    </dgm:pt>
    <dgm:pt modelId="{9ADE65A9-076A-4EAF-8904-D0D391E7DC38}" type="pres">
      <dgm:prSet presAssocID="{E1F5CDB2-991F-4C65-B361-13872CB31855}" presName="hierChild3" presStyleCnt="0"/>
      <dgm:spPr/>
    </dgm:pt>
  </dgm:ptLst>
  <dgm:cxnLst>
    <dgm:cxn modelId="{B4B6EE0F-7160-48B2-B5BF-5DD330157AD7}" type="presOf" srcId="{DBC4F91A-A727-48DF-9DC3-87BD790E6725}" destId="{04719770-BAB4-4030-A043-C7CF1E62B260}" srcOrd="0" destOrd="0" presId="urn:microsoft.com/office/officeart/2005/8/layout/orgChart1"/>
    <dgm:cxn modelId="{FF5A927F-5D88-45C2-9D8A-0302DB20DFF8}" type="presOf" srcId="{54088416-A2AA-4EE7-A6E2-D940E28EF4AA}" destId="{BFFA5506-5A6B-471B-BE97-6C54CE7769D2}" srcOrd="1" destOrd="0" presId="urn:microsoft.com/office/officeart/2005/8/layout/orgChart1"/>
    <dgm:cxn modelId="{6279EFEE-7740-46B4-BE36-1878C609691E}" type="presOf" srcId="{8F658EC2-5ADF-44FF-A374-3C25B9D03E5C}" destId="{6EF46A1D-F82D-4F0D-9E35-CD1B5D196795}" srcOrd="1" destOrd="0" presId="urn:microsoft.com/office/officeart/2005/8/layout/orgChart1"/>
    <dgm:cxn modelId="{55C4F8AA-E385-4954-A902-A64F705D1B55}" type="presOf" srcId="{B9C5F66C-27FE-4D52-A02F-64A698D40EAE}" destId="{99B52B66-F9C8-429F-8595-B51F040195DD}" srcOrd="0" destOrd="0" presId="urn:microsoft.com/office/officeart/2005/8/layout/orgChart1"/>
    <dgm:cxn modelId="{FCDA8B6C-DAB3-4B11-96AC-7E1340508190}" srcId="{C076421B-DDB5-4643-93C9-EB800010EE59}" destId="{54088416-A2AA-4EE7-A6E2-D940E28EF4AA}" srcOrd="0" destOrd="0" parTransId="{A4C5BFBD-8D35-4E37-80EF-134450B2627F}" sibTransId="{8590EE16-DDCD-4210-A3B1-8DD5A498CB22}"/>
    <dgm:cxn modelId="{F41329A0-9AD2-41AE-A3A9-5DC46AFEB985}" type="presOf" srcId="{5A862AD8-3143-4F88-AA3A-800AB4399539}" destId="{E2254018-E163-47DE-91FE-F7139F9537EC}" srcOrd="0" destOrd="0" presId="urn:microsoft.com/office/officeart/2005/8/layout/orgChart1"/>
    <dgm:cxn modelId="{9B8AFB5A-70D5-43F6-8ABF-9083B1FF9902}" type="presOf" srcId="{D3E1F280-CFA0-441C-84CA-D07BF657FBE2}" destId="{85759D31-9A92-4D28-8960-72655B109C9F}" srcOrd="0" destOrd="0" presId="urn:microsoft.com/office/officeart/2005/8/layout/orgChart1"/>
    <dgm:cxn modelId="{8C0C5ECA-3902-4E55-9125-E0148E5E7F41}" srcId="{8F658EC2-5ADF-44FF-A374-3C25B9D03E5C}" destId="{C076421B-DDB5-4643-93C9-EB800010EE59}" srcOrd="0" destOrd="0" parTransId="{5A862AD8-3143-4F88-AA3A-800AB4399539}" sibTransId="{DB9E06AB-9CB3-41F1-AD07-3EE85BF65DF3}"/>
    <dgm:cxn modelId="{61926EEA-5FFF-4149-A110-4CF7D67B5ED2}" type="presOf" srcId="{C076421B-DDB5-4643-93C9-EB800010EE59}" destId="{892CE291-9F01-43F3-ACE6-30BC9E8B57AE}" srcOrd="1" destOrd="0" presId="urn:microsoft.com/office/officeart/2005/8/layout/orgChart1"/>
    <dgm:cxn modelId="{EE34DB7B-978D-4CDD-909B-60B281109B39}" srcId="{E1F5CDB2-991F-4C65-B361-13872CB31855}" destId="{8F658EC2-5ADF-44FF-A374-3C25B9D03E5C}" srcOrd="1" destOrd="0" parTransId="{D3E1F280-CFA0-441C-84CA-D07BF657FBE2}" sibTransId="{ED058038-67E8-47A6-BE10-5C92510C2259}"/>
    <dgm:cxn modelId="{1B58FF20-8100-474C-AE0E-D92BA828AB90}" type="presOf" srcId="{C076421B-DDB5-4643-93C9-EB800010EE59}" destId="{27962760-2A1E-4DD5-90D3-51A32A4FB004}" srcOrd="0" destOrd="0" presId="urn:microsoft.com/office/officeart/2005/8/layout/orgChart1"/>
    <dgm:cxn modelId="{332B4A92-94AA-45F6-AACD-4893383AFFD2}" srcId="{6446220E-55F9-4927-9075-81C788F4FE23}" destId="{DBC4F91A-A727-48DF-9DC3-87BD790E6725}" srcOrd="0" destOrd="0" parTransId="{4C4B102E-1FC2-4767-85B9-F98D6C2C9C50}" sibTransId="{4A555376-92A6-4190-8F31-8C6563F9A997}"/>
    <dgm:cxn modelId="{DED6CF4F-C272-4D2C-AADA-FC58F131779B}" type="presOf" srcId="{3A088C09-6E1E-45E3-B0F4-53F53A3B6679}" destId="{AF6E3168-6189-433F-8B73-101534036F55}" srcOrd="0" destOrd="0" presId="urn:microsoft.com/office/officeart/2005/8/layout/orgChart1"/>
    <dgm:cxn modelId="{50452379-F947-4768-BF17-121296288D12}" type="presOf" srcId="{6446220E-55F9-4927-9075-81C788F4FE23}" destId="{D4DEB763-938C-4B57-ABCF-7D91902623E2}" srcOrd="1" destOrd="0" presId="urn:microsoft.com/office/officeart/2005/8/layout/orgChart1"/>
    <dgm:cxn modelId="{EA392709-6727-4AAC-B939-66A2B656C67F}" srcId="{E1F5CDB2-991F-4C65-B361-13872CB31855}" destId="{6446220E-55F9-4927-9075-81C788F4FE23}" srcOrd="0" destOrd="0" parTransId="{3240530D-0018-4262-B67D-708621364B4E}" sibTransId="{47010362-4540-4AC4-A6E9-2CB47196831B}"/>
    <dgm:cxn modelId="{D14827DE-0F4E-4F30-8F42-39EC9F31AB69}" type="presOf" srcId="{8F658EC2-5ADF-44FF-A374-3C25B9D03E5C}" destId="{E842E9D7-7359-4119-B6C0-7175C3DD8FCE}" srcOrd="0" destOrd="0" presId="urn:microsoft.com/office/officeart/2005/8/layout/orgChart1"/>
    <dgm:cxn modelId="{834295CC-6B44-4184-BA42-78BD12B19313}" type="presOf" srcId="{4C4B102E-1FC2-4767-85B9-F98D6C2C9C50}" destId="{8E7B3DDC-824A-4E1A-B102-E2004C38B7BF}" srcOrd="0" destOrd="0" presId="urn:microsoft.com/office/officeart/2005/8/layout/orgChart1"/>
    <dgm:cxn modelId="{54D08461-A7B1-42C4-95DC-C4C397EDC7DF}" type="presOf" srcId="{B9C5F66C-27FE-4D52-A02F-64A698D40EAE}" destId="{BC36AF08-A754-4D38-B81D-75861D676727}" srcOrd="1" destOrd="0" presId="urn:microsoft.com/office/officeart/2005/8/layout/orgChart1"/>
    <dgm:cxn modelId="{33583C79-547A-41AE-B8FD-ED32D36DA8CC}" type="presOf" srcId="{6446220E-55F9-4927-9075-81C788F4FE23}" destId="{2668D248-6C34-47C2-BC66-1B68A6D11064}" srcOrd="0" destOrd="0" presId="urn:microsoft.com/office/officeart/2005/8/layout/orgChart1"/>
    <dgm:cxn modelId="{3901CD6F-62A3-4A71-AA05-76BB6B3DC5B9}" type="presOf" srcId="{E1F5CDB2-991F-4C65-B361-13872CB31855}" destId="{1B9CCE08-8F22-4676-B0AB-98C1BDE6F3D3}" srcOrd="0" destOrd="0" presId="urn:microsoft.com/office/officeart/2005/8/layout/orgChart1"/>
    <dgm:cxn modelId="{A789CCE5-E0FE-43FB-83DA-4F4D4968C312}" srcId="{C076421B-DDB5-4643-93C9-EB800010EE59}" destId="{B9C5F66C-27FE-4D52-A02F-64A698D40EAE}" srcOrd="1" destOrd="0" parTransId="{3244D28F-1DAD-4039-A1EA-F5081A4E3712}" sibTransId="{273216D5-58D0-4C65-BB17-DAE50FFB8617}"/>
    <dgm:cxn modelId="{9637504A-2736-4396-B6D8-AA83C3951A80}" type="presOf" srcId="{DBC4F91A-A727-48DF-9DC3-87BD790E6725}" destId="{A73A7636-B21D-4062-936E-AAF2B584C6A8}" srcOrd="1" destOrd="0" presId="urn:microsoft.com/office/officeart/2005/8/layout/orgChart1"/>
    <dgm:cxn modelId="{2E6B594A-685E-437C-A0DD-8A8C020E45D9}" type="presOf" srcId="{3240530D-0018-4262-B67D-708621364B4E}" destId="{1A322840-6202-444A-AD1C-5519549F3FBC}" srcOrd="0" destOrd="0" presId="urn:microsoft.com/office/officeart/2005/8/layout/orgChart1"/>
    <dgm:cxn modelId="{F34B2049-5E84-45DC-8AE9-B3AF47209310}" srcId="{3A088C09-6E1E-45E3-B0F4-53F53A3B6679}" destId="{E1F5CDB2-991F-4C65-B361-13872CB31855}" srcOrd="0" destOrd="0" parTransId="{2116D0B1-6445-4DD6-9FE6-57F2A1E041FE}" sibTransId="{E4C333F3-90E9-434B-A0A1-AB0765166E6B}"/>
    <dgm:cxn modelId="{F4784271-E615-418B-BFA9-F03FDEB4E2CE}" type="presOf" srcId="{B544FFB2-74EA-45B9-98B7-10752916BB1B}" destId="{BD55F874-B5EB-4B9F-A220-69E7790E739B}" srcOrd="0" destOrd="0" presId="urn:microsoft.com/office/officeart/2005/8/layout/orgChart1"/>
    <dgm:cxn modelId="{EF1FED86-9C85-4851-90F8-66B4A9CD6DFC}" type="presOf" srcId="{D4E032F6-4888-4865-9F42-BB1CE70A6167}" destId="{301247E9-3401-44DD-A756-BB6527970762}" srcOrd="0" destOrd="0" presId="urn:microsoft.com/office/officeart/2005/8/layout/orgChart1"/>
    <dgm:cxn modelId="{208D56EB-C315-4B79-957D-14871BF48A86}" srcId="{DBC4F91A-A727-48DF-9DC3-87BD790E6725}" destId="{B544FFB2-74EA-45B9-98B7-10752916BB1B}" srcOrd="0" destOrd="0" parTransId="{D4E032F6-4888-4865-9F42-BB1CE70A6167}" sibTransId="{AC619AB6-E9F4-4558-97F8-323B9D18B86B}"/>
    <dgm:cxn modelId="{E33FFB83-316B-48A5-8927-CBC65452A8DE}" type="presOf" srcId="{A4C5BFBD-8D35-4E37-80EF-134450B2627F}" destId="{F94CE729-A4F5-4CAE-BF90-9161EFBC331F}" srcOrd="0" destOrd="0" presId="urn:microsoft.com/office/officeart/2005/8/layout/orgChart1"/>
    <dgm:cxn modelId="{BBBD6887-DBC7-4B44-AF2D-E31C33D2F2C1}" type="presOf" srcId="{3244D28F-1DAD-4039-A1EA-F5081A4E3712}" destId="{245A1345-546C-4EF4-BB8B-EAFD371CFF96}" srcOrd="0" destOrd="0" presId="urn:microsoft.com/office/officeart/2005/8/layout/orgChart1"/>
    <dgm:cxn modelId="{78CE9BAA-069B-4B03-9B7B-30D6FF6CB731}" type="presOf" srcId="{E1F5CDB2-991F-4C65-B361-13872CB31855}" destId="{BB2DF1D9-08DE-4A27-A489-BA5EC9D57CEE}" srcOrd="1" destOrd="0" presId="urn:microsoft.com/office/officeart/2005/8/layout/orgChart1"/>
    <dgm:cxn modelId="{E641DEAC-C7DF-4957-8496-2FC0A9157E1E}" type="presOf" srcId="{54088416-A2AA-4EE7-A6E2-D940E28EF4AA}" destId="{4B1B8471-6882-4C17-B056-B7A722CABC67}" srcOrd="0" destOrd="0" presId="urn:microsoft.com/office/officeart/2005/8/layout/orgChart1"/>
    <dgm:cxn modelId="{99EE1AEB-0C0C-45B5-98C0-4D48C3E21008}" type="presOf" srcId="{B544FFB2-74EA-45B9-98B7-10752916BB1B}" destId="{EA2A3CD3-9DE3-484D-8294-4379DCDC814C}" srcOrd="1" destOrd="0" presId="urn:microsoft.com/office/officeart/2005/8/layout/orgChart1"/>
    <dgm:cxn modelId="{48361BC6-D901-4852-B596-32B2A42DBE31}" type="presParOf" srcId="{AF6E3168-6189-433F-8B73-101534036F55}" destId="{5D566161-CF7D-49C9-B947-5C118AD5355B}" srcOrd="0" destOrd="0" presId="urn:microsoft.com/office/officeart/2005/8/layout/orgChart1"/>
    <dgm:cxn modelId="{DD279317-0949-41EC-9569-B41116F76CEC}" type="presParOf" srcId="{5D566161-CF7D-49C9-B947-5C118AD5355B}" destId="{85E82999-3FC5-4A35-B8F5-11D94C9FAE79}" srcOrd="0" destOrd="0" presId="urn:microsoft.com/office/officeart/2005/8/layout/orgChart1"/>
    <dgm:cxn modelId="{4E41561F-1C41-4D18-A28D-93472E280BEE}" type="presParOf" srcId="{85E82999-3FC5-4A35-B8F5-11D94C9FAE79}" destId="{1B9CCE08-8F22-4676-B0AB-98C1BDE6F3D3}" srcOrd="0" destOrd="0" presId="urn:microsoft.com/office/officeart/2005/8/layout/orgChart1"/>
    <dgm:cxn modelId="{D492F45B-8EDA-4BEE-B874-6898DBF05C88}" type="presParOf" srcId="{85E82999-3FC5-4A35-B8F5-11D94C9FAE79}" destId="{BB2DF1D9-08DE-4A27-A489-BA5EC9D57CEE}" srcOrd="1" destOrd="0" presId="urn:microsoft.com/office/officeart/2005/8/layout/orgChart1"/>
    <dgm:cxn modelId="{B2C6DF62-C898-4687-9E30-C92321AA635C}" type="presParOf" srcId="{5D566161-CF7D-49C9-B947-5C118AD5355B}" destId="{0FE07413-FE89-4AE6-A9E1-E021CD027D6D}" srcOrd="1" destOrd="0" presId="urn:microsoft.com/office/officeart/2005/8/layout/orgChart1"/>
    <dgm:cxn modelId="{4A47910D-C2DD-4BBC-A009-3899D841EA81}" type="presParOf" srcId="{0FE07413-FE89-4AE6-A9E1-E021CD027D6D}" destId="{1A322840-6202-444A-AD1C-5519549F3FBC}" srcOrd="0" destOrd="0" presId="urn:microsoft.com/office/officeart/2005/8/layout/orgChart1"/>
    <dgm:cxn modelId="{9A81D2BF-E7D7-439F-B837-8918C6DA41AA}" type="presParOf" srcId="{0FE07413-FE89-4AE6-A9E1-E021CD027D6D}" destId="{A6BB7075-D9B3-4066-9662-47EF15D109D4}" srcOrd="1" destOrd="0" presId="urn:microsoft.com/office/officeart/2005/8/layout/orgChart1"/>
    <dgm:cxn modelId="{09FE2D96-E628-43A5-8C6A-909AFEEF1E67}" type="presParOf" srcId="{A6BB7075-D9B3-4066-9662-47EF15D109D4}" destId="{73DAE8DF-57F1-4859-A7F4-088323A2CE54}" srcOrd="0" destOrd="0" presId="urn:microsoft.com/office/officeart/2005/8/layout/orgChart1"/>
    <dgm:cxn modelId="{1D2890CF-5B9A-4DA1-B49C-2E777ACB1C26}" type="presParOf" srcId="{73DAE8DF-57F1-4859-A7F4-088323A2CE54}" destId="{2668D248-6C34-47C2-BC66-1B68A6D11064}" srcOrd="0" destOrd="0" presId="urn:microsoft.com/office/officeart/2005/8/layout/orgChart1"/>
    <dgm:cxn modelId="{4AF53BD2-ACBF-4AFE-B39D-2F46CF67109F}" type="presParOf" srcId="{73DAE8DF-57F1-4859-A7F4-088323A2CE54}" destId="{D4DEB763-938C-4B57-ABCF-7D91902623E2}" srcOrd="1" destOrd="0" presId="urn:microsoft.com/office/officeart/2005/8/layout/orgChart1"/>
    <dgm:cxn modelId="{1004E30B-DAEF-4F72-A747-0EB0EE43704C}" type="presParOf" srcId="{A6BB7075-D9B3-4066-9662-47EF15D109D4}" destId="{CDD372CD-A7B5-45BF-8F98-E56FD6283790}" srcOrd="1" destOrd="0" presId="urn:microsoft.com/office/officeart/2005/8/layout/orgChart1"/>
    <dgm:cxn modelId="{FF14EFA6-162D-4EA5-A6E2-7D9BD70659F3}" type="presParOf" srcId="{CDD372CD-A7B5-45BF-8F98-E56FD6283790}" destId="{8E7B3DDC-824A-4E1A-B102-E2004C38B7BF}" srcOrd="0" destOrd="0" presId="urn:microsoft.com/office/officeart/2005/8/layout/orgChart1"/>
    <dgm:cxn modelId="{2E7ACF22-3658-4372-8442-4B15FCFCF27D}" type="presParOf" srcId="{CDD372CD-A7B5-45BF-8F98-E56FD6283790}" destId="{3EDBB654-0547-4867-B0D4-05F5522DD5EB}" srcOrd="1" destOrd="0" presId="urn:microsoft.com/office/officeart/2005/8/layout/orgChart1"/>
    <dgm:cxn modelId="{ECD4468E-1634-42D4-B285-9155A812EC2C}" type="presParOf" srcId="{3EDBB654-0547-4867-B0D4-05F5522DD5EB}" destId="{9B407150-4766-4B00-93D5-B170A4BD0B71}" srcOrd="0" destOrd="0" presId="urn:microsoft.com/office/officeart/2005/8/layout/orgChart1"/>
    <dgm:cxn modelId="{85182122-DDAB-41E5-B25F-59F94D9543F8}" type="presParOf" srcId="{9B407150-4766-4B00-93D5-B170A4BD0B71}" destId="{04719770-BAB4-4030-A043-C7CF1E62B260}" srcOrd="0" destOrd="0" presId="urn:microsoft.com/office/officeart/2005/8/layout/orgChart1"/>
    <dgm:cxn modelId="{D0164F40-5F9C-4B18-91A5-67CB0B752D6B}" type="presParOf" srcId="{9B407150-4766-4B00-93D5-B170A4BD0B71}" destId="{A73A7636-B21D-4062-936E-AAF2B584C6A8}" srcOrd="1" destOrd="0" presId="urn:microsoft.com/office/officeart/2005/8/layout/orgChart1"/>
    <dgm:cxn modelId="{5ADCD2BE-7D3E-4A11-9B7E-C522A4BF8258}" type="presParOf" srcId="{3EDBB654-0547-4867-B0D4-05F5522DD5EB}" destId="{78098B91-1D92-4AA0-A21B-8D131FFD63CF}" srcOrd="1" destOrd="0" presId="urn:microsoft.com/office/officeart/2005/8/layout/orgChart1"/>
    <dgm:cxn modelId="{C833642A-EB9E-400D-B24B-C97B53D826EC}" type="presParOf" srcId="{78098B91-1D92-4AA0-A21B-8D131FFD63CF}" destId="{301247E9-3401-44DD-A756-BB6527970762}" srcOrd="0" destOrd="0" presId="urn:microsoft.com/office/officeart/2005/8/layout/orgChart1"/>
    <dgm:cxn modelId="{549BB3FF-5DFA-40BB-A1F9-2A29B5CCF874}" type="presParOf" srcId="{78098B91-1D92-4AA0-A21B-8D131FFD63CF}" destId="{1C6FBD20-0645-46C6-BBB4-F293CFBC4BA7}" srcOrd="1" destOrd="0" presId="urn:microsoft.com/office/officeart/2005/8/layout/orgChart1"/>
    <dgm:cxn modelId="{ED153FB0-C5C2-4AC3-9095-89132B38EA3C}" type="presParOf" srcId="{1C6FBD20-0645-46C6-BBB4-F293CFBC4BA7}" destId="{CFCC8764-B301-4878-84C7-CC81BEB0CDF0}" srcOrd="0" destOrd="0" presId="urn:microsoft.com/office/officeart/2005/8/layout/orgChart1"/>
    <dgm:cxn modelId="{A9790651-41F6-49DB-A999-C639733B006B}" type="presParOf" srcId="{CFCC8764-B301-4878-84C7-CC81BEB0CDF0}" destId="{BD55F874-B5EB-4B9F-A220-69E7790E739B}" srcOrd="0" destOrd="0" presId="urn:microsoft.com/office/officeart/2005/8/layout/orgChart1"/>
    <dgm:cxn modelId="{3A89E333-A888-4C2D-853D-7BA69B9313CA}" type="presParOf" srcId="{CFCC8764-B301-4878-84C7-CC81BEB0CDF0}" destId="{EA2A3CD3-9DE3-484D-8294-4379DCDC814C}" srcOrd="1" destOrd="0" presId="urn:microsoft.com/office/officeart/2005/8/layout/orgChart1"/>
    <dgm:cxn modelId="{59E763D4-1B9C-432E-9ACD-C005247206CC}" type="presParOf" srcId="{1C6FBD20-0645-46C6-BBB4-F293CFBC4BA7}" destId="{755F0434-1665-42E0-880E-6A849A2A9DB0}" srcOrd="1" destOrd="0" presId="urn:microsoft.com/office/officeart/2005/8/layout/orgChart1"/>
    <dgm:cxn modelId="{95E04062-CC5B-4212-84A2-2C493D0EC25D}" type="presParOf" srcId="{1C6FBD20-0645-46C6-BBB4-F293CFBC4BA7}" destId="{987ED8B7-239C-42AE-A174-C946DBFBA491}" srcOrd="2" destOrd="0" presId="urn:microsoft.com/office/officeart/2005/8/layout/orgChart1"/>
    <dgm:cxn modelId="{23EDAFE9-820B-4385-8B2F-5850385C063B}" type="presParOf" srcId="{3EDBB654-0547-4867-B0D4-05F5522DD5EB}" destId="{723B464C-320B-4B34-920A-78F6C3508282}" srcOrd="2" destOrd="0" presId="urn:microsoft.com/office/officeart/2005/8/layout/orgChart1"/>
    <dgm:cxn modelId="{2E809A95-E0B8-4CB5-BE96-E4B62B671617}" type="presParOf" srcId="{A6BB7075-D9B3-4066-9662-47EF15D109D4}" destId="{D106FFD8-4A10-444D-A9AC-B2EBEB9BE1BB}" srcOrd="2" destOrd="0" presId="urn:microsoft.com/office/officeart/2005/8/layout/orgChart1"/>
    <dgm:cxn modelId="{00B3E38E-9DF8-4FA5-9BD3-709301676BA9}" type="presParOf" srcId="{0FE07413-FE89-4AE6-A9E1-E021CD027D6D}" destId="{85759D31-9A92-4D28-8960-72655B109C9F}" srcOrd="2" destOrd="0" presId="urn:microsoft.com/office/officeart/2005/8/layout/orgChart1"/>
    <dgm:cxn modelId="{F684101A-D5EA-440F-8B70-F1799CEF6E02}" type="presParOf" srcId="{0FE07413-FE89-4AE6-A9E1-E021CD027D6D}" destId="{C6D7CED6-F936-41F1-BF86-6760B5E3BA42}" srcOrd="3" destOrd="0" presId="urn:microsoft.com/office/officeart/2005/8/layout/orgChart1"/>
    <dgm:cxn modelId="{C992D67B-C7F8-438A-A70F-AF709760E4DF}" type="presParOf" srcId="{C6D7CED6-F936-41F1-BF86-6760B5E3BA42}" destId="{F4631903-A62C-4804-8026-5643B89C2E46}" srcOrd="0" destOrd="0" presId="urn:microsoft.com/office/officeart/2005/8/layout/orgChart1"/>
    <dgm:cxn modelId="{0B227D6B-484A-4BA7-9257-CFE181BD694B}" type="presParOf" srcId="{F4631903-A62C-4804-8026-5643B89C2E46}" destId="{E842E9D7-7359-4119-B6C0-7175C3DD8FCE}" srcOrd="0" destOrd="0" presId="urn:microsoft.com/office/officeart/2005/8/layout/orgChart1"/>
    <dgm:cxn modelId="{E223A2D5-3BA1-4CDB-9427-EFBB36F46633}" type="presParOf" srcId="{F4631903-A62C-4804-8026-5643B89C2E46}" destId="{6EF46A1D-F82D-4F0D-9E35-CD1B5D196795}" srcOrd="1" destOrd="0" presId="urn:microsoft.com/office/officeart/2005/8/layout/orgChart1"/>
    <dgm:cxn modelId="{6388455B-715C-44F0-B045-88C53C5F903A}" type="presParOf" srcId="{C6D7CED6-F936-41F1-BF86-6760B5E3BA42}" destId="{095C1EA0-CAEA-4769-A9AC-8C6789335B18}" srcOrd="1" destOrd="0" presId="urn:microsoft.com/office/officeart/2005/8/layout/orgChart1"/>
    <dgm:cxn modelId="{168F4A26-B34B-4C66-BDA6-A4E67D71BA3C}" type="presParOf" srcId="{095C1EA0-CAEA-4769-A9AC-8C6789335B18}" destId="{E2254018-E163-47DE-91FE-F7139F9537EC}" srcOrd="0" destOrd="0" presId="urn:microsoft.com/office/officeart/2005/8/layout/orgChart1"/>
    <dgm:cxn modelId="{7CB89AB4-ABDC-4774-9964-EF3EFA1535BC}" type="presParOf" srcId="{095C1EA0-CAEA-4769-A9AC-8C6789335B18}" destId="{47DFC5C7-6CBE-4497-B308-33D6FA48A26B}" srcOrd="1" destOrd="0" presId="urn:microsoft.com/office/officeart/2005/8/layout/orgChart1"/>
    <dgm:cxn modelId="{02A2B59C-7DF6-4E30-AAAE-C4CBB1844710}" type="presParOf" srcId="{47DFC5C7-6CBE-4497-B308-33D6FA48A26B}" destId="{EE4D25FB-6379-4427-9196-BD8554424A03}" srcOrd="0" destOrd="0" presId="urn:microsoft.com/office/officeart/2005/8/layout/orgChart1"/>
    <dgm:cxn modelId="{BDBCA3D6-6FD0-4674-AC4D-785BF1E2AA30}" type="presParOf" srcId="{EE4D25FB-6379-4427-9196-BD8554424A03}" destId="{27962760-2A1E-4DD5-90D3-51A32A4FB004}" srcOrd="0" destOrd="0" presId="urn:microsoft.com/office/officeart/2005/8/layout/orgChart1"/>
    <dgm:cxn modelId="{BC17022E-2806-47FA-841C-802B06054F04}" type="presParOf" srcId="{EE4D25FB-6379-4427-9196-BD8554424A03}" destId="{892CE291-9F01-43F3-ACE6-30BC9E8B57AE}" srcOrd="1" destOrd="0" presId="urn:microsoft.com/office/officeart/2005/8/layout/orgChart1"/>
    <dgm:cxn modelId="{35D3F87D-D398-471F-8CDA-C32FBDAD92B2}" type="presParOf" srcId="{47DFC5C7-6CBE-4497-B308-33D6FA48A26B}" destId="{77143828-AF8D-430F-B286-8E7ECD91B1D2}" srcOrd="1" destOrd="0" presId="urn:microsoft.com/office/officeart/2005/8/layout/orgChart1"/>
    <dgm:cxn modelId="{6A9388BE-B97A-4FF4-A085-058266E5D1E3}" type="presParOf" srcId="{77143828-AF8D-430F-B286-8E7ECD91B1D2}" destId="{F94CE729-A4F5-4CAE-BF90-9161EFBC331F}" srcOrd="0" destOrd="0" presId="urn:microsoft.com/office/officeart/2005/8/layout/orgChart1"/>
    <dgm:cxn modelId="{2AA7E567-C38C-481C-8B4A-04C15A2B996F}" type="presParOf" srcId="{77143828-AF8D-430F-B286-8E7ECD91B1D2}" destId="{F3C73304-C778-4919-A2E7-43E72F086BDD}" srcOrd="1" destOrd="0" presId="urn:microsoft.com/office/officeart/2005/8/layout/orgChart1"/>
    <dgm:cxn modelId="{FD78E9C1-D604-4F76-B637-C4FE4EAEEBBE}" type="presParOf" srcId="{F3C73304-C778-4919-A2E7-43E72F086BDD}" destId="{86935ADF-1AB2-4594-BDFB-525650D2E246}" srcOrd="0" destOrd="0" presId="urn:microsoft.com/office/officeart/2005/8/layout/orgChart1"/>
    <dgm:cxn modelId="{FC671356-E0F8-4358-A88D-39A7E0CE75A1}" type="presParOf" srcId="{86935ADF-1AB2-4594-BDFB-525650D2E246}" destId="{4B1B8471-6882-4C17-B056-B7A722CABC67}" srcOrd="0" destOrd="0" presId="urn:microsoft.com/office/officeart/2005/8/layout/orgChart1"/>
    <dgm:cxn modelId="{D47B4F27-3DC3-4BEC-89D8-54A7322D8812}" type="presParOf" srcId="{86935ADF-1AB2-4594-BDFB-525650D2E246}" destId="{BFFA5506-5A6B-471B-BE97-6C54CE7769D2}" srcOrd="1" destOrd="0" presId="urn:microsoft.com/office/officeart/2005/8/layout/orgChart1"/>
    <dgm:cxn modelId="{A431B00F-5942-4AEC-B0A4-3D7C6E8DEF60}" type="presParOf" srcId="{F3C73304-C778-4919-A2E7-43E72F086BDD}" destId="{96F5F08B-B62A-45E7-8A87-0D472109F2F5}" srcOrd="1" destOrd="0" presId="urn:microsoft.com/office/officeart/2005/8/layout/orgChart1"/>
    <dgm:cxn modelId="{C552AD92-B9F0-401F-887D-AA3A43C57914}" type="presParOf" srcId="{F3C73304-C778-4919-A2E7-43E72F086BDD}" destId="{5FF238A6-8000-4C0C-81BE-DB81E703B121}" srcOrd="2" destOrd="0" presId="urn:microsoft.com/office/officeart/2005/8/layout/orgChart1"/>
    <dgm:cxn modelId="{37000BA9-1BB5-45CB-99C3-C4CF78597BD0}" type="presParOf" srcId="{77143828-AF8D-430F-B286-8E7ECD91B1D2}" destId="{245A1345-546C-4EF4-BB8B-EAFD371CFF96}" srcOrd="2" destOrd="0" presId="urn:microsoft.com/office/officeart/2005/8/layout/orgChart1"/>
    <dgm:cxn modelId="{C3718D17-1AF5-493B-94BB-B646DD7903C4}" type="presParOf" srcId="{77143828-AF8D-430F-B286-8E7ECD91B1D2}" destId="{E3DD3D5B-CD47-4C1A-9327-56C9E47673FB}" srcOrd="3" destOrd="0" presId="urn:microsoft.com/office/officeart/2005/8/layout/orgChart1"/>
    <dgm:cxn modelId="{B8602632-2620-4E9D-BFDB-B2826243A89B}" type="presParOf" srcId="{E3DD3D5B-CD47-4C1A-9327-56C9E47673FB}" destId="{6AB40AF0-765D-48E2-B7D4-7BF0ED110EC9}" srcOrd="0" destOrd="0" presId="urn:microsoft.com/office/officeart/2005/8/layout/orgChart1"/>
    <dgm:cxn modelId="{887DC005-06CC-4A2F-82F0-D0B5A533F708}" type="presParOf" srcId="{6AB40AF0-765D-48E2-B7D4-7BF0ED110EC9}" destId="{99B52B66-F9C8-429F-8595-B51F040195DD}" srcOrd="0" destOrd="0" presId="urn:microsoft.com/office/officeart/2005/8/layout/orgChart1"/>
    <dgm:cxn modelId="{F799954F-FFED-4B14-890B-23E2E17618CF}" type="presParOf" srcId="{6AB40AF0-765D-48E2-B7D4-7BF0ED110EC9}" destId="{BC36AF08-A754-4D38-B81D-75861D676727}" srcOrd="1" destOrd="0" presId="urn:microsoft.com/office/officeart/2005/8/layout/orgChart1"/>
    <dgm:cxn modelId="{A70AB711-945E-4D41-AB71-3D0E74B09D2B}" type="presParOf" srcId="{E3DD3D5B-CD47-4C1A-9327-56C9E47673FB}" destId="{E8BC7B80-D919-4FA7-B190-8F1CB8C766C8}" srcOrd="1" destOrd="0" presId="urn:microsoft.com/office/officeart/2005/8/layout/orgChart1"/>
    <dgm:cxn modelId="{A63AE65C-A047-41EC-BF4C-1C38D79FC9BC}" type="presParOf" srcId="{E3DD3D5B-CD47-4C1A-9327-56C9E47673FB}" destId="{D454B52B-A68E-407D-9872-D6B400098651}" srcOrd="2" destOrd="0" presId="urn:microsoft.com/office/officeart/2005/8/layout/orgChart1"/>
    <dgm:cxn modelId="{49D967E4-6D2C-47E3-9E36-1EF12169E846}" type="presParOf" srcId="{47DFC5C7-6CBE-4497-B308-33D6FA48A26B}" destId="{0DD0236D-4C8F-41E6-A5EC-D25F4A929CBA}" srcOrd="2" destOrd="0" presId="urn:microsoft.com/office/officeart/2005/8/layout/orgChart1"/>
    <dgm:cxn modelId="{C2004B9F-5BF5-4F87-A3DC-B6D063803AF2}" type="presParOf" srcId="{C6D7CED6-F936-41F1-BF86-6760B5E3BA42}" destId="{C39C018A-7A26-4656-8B05-720EF13FF5D4}" srcOrd="2" destOrd="0" presId="urn:microsoft.com/office/officeart/2005/8/layout/orgChart1"/>
    <dgm:cxn modelId="{0C86F8C1-0CEB-40EF-BDB4-711AA67D920A}" type="presParOf" srcId="{5D566161-CF7D-49C9-B947-5C118AD5355B}" destId="{9ADE65A9-076A-4EAF-8904-D0D391E7DC38}"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5A1345-546C-4EF4-BB8B-EAFD371CFF96}">
      <dsp:nvSpPr>
        <dsp:cNvPr id="0" name=""/>
        <dsp:cNvSpPr/>
      </dsp:nvSpPr>
      <dsp:spPr>
        <a:xfrm>
          <a:off x="2819816" y="1839627"/>
          <a:ext cx="143656" cy="1120519"/>
        </a:xfrm>
        <a:custGeom>
          <a:avLst/>
          <a:gdLst/>
          <a:ahLst/>
          <a:cxnLst/>
          <a:rect l="0" t="0" r="0" b="0"/>
          <a:pathLst>
            <a:path>
              <a:moveTo>
                <a:pt x="0" y="0"/>
              </a:moveTo>
              <a:lnTo>
                <a:pt x="0" y="1120519"/>
              </a:lnTo>
              <a:lnTo>
                <a:pt x="143656" y="11205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94CE729-A4F5-4CAE-BF90-9161EFBC331F}">
      <dsp:nvSpPr>
        <dsp:cNvPr id="0" name=""/>
        <dsp:cNvSpPr/>
      </dsp:nvSpPr>
      <dsp:spPr>
        <a:xfrm>
          <a:off x="2819816" y="1839627"/>
          <a:ext cx="166172" cy="441925"/>
        </a:xfrm>
        <a:custGeom>
          <a:avLst/>
          <a:gdLst/>
          <a:ahLst/>
          <a:cxnLst/>
          <a:rect l="0" t="0" r="0" b="0"/>
          <a:pathLst>
            <a:path>
              <a:moveTo>
                <a:pt x="0" y="0"/>
              </a:moveTo>
              <a:lnTo>
                <a:pt x="0" y="441925"/>
              </a:lnTo>
              <a:lnTo>
                <a:pt x="166172" y="44192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254018-E163-47DE-91FE-F7139F9537EC}">
      <dsp:nvSpPr>
        <dsp:cNvPr id="0" name=""/>
        <dsp:cNvSpPr/>
      </dsp:nvSpPr>
      <dsp:spPr>
        <a:xfrm>
          <a:off x="3157180" y="1159653"/>
          <a:ext cx="91440" cy="201118"/>
        </a:xfrm>
        <a:custGeom>
          <a:avLst/>
          <a:gdLst/>
          <a:ahLst/>
          <a:cxnLst/>
          <a:rect l="0" t="0" r="0" b="0"/>
          <a:pathLst>
            <a:path>
              <a:moveTo>
                <a:pt x="45720" y="0"/>
              </a:moveTo>
              <a:lnTo>
                <a:pt x="45720" y="20111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5759D31-9A92-4D28-8960-72655B109C9F}">
      <dsp:nvSpPr>
        <dsp:cNvPr id="0" name=""/>
        <dsp:cNvSpPr/>
      </dsp:nvSpPr>
      <dsp:spPr>
        <a:xfrm>
          <a:off x="2623486" y="478856"/>
          <a:ext cx="579413" cy="201942"/>
        </a:xfrm>
        <a:custGeom>
          <a:avLst/>
          <a:gdLst/>
          <a:ahLst/>
          <a:cxnLst/>
          <a:rect l="0" t="0" r="0" b="0"/>
          <a:pathLst>
            <a:path>
              <a:moveTo>
                <a:pt x="0" y="0"/>
              </a:moveTo>
              <a:lnTo>
                <a:pt x="0" y="101383"/>
              </a:lnTo>
              <a:lnTo>
                <a:pt x="579413" y="101383"/>
              </a:lnTo>
              <a:lnTo>
                <a:pt x="579413" y="20194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1247E9-3401-44DD-A756-BB6527970762}">
      <dsp:nvSpPr>
        <dsp:cNvPr id="0" name=""/>
        <dsp:cNvSpPr/>
      </dsp:nvSpPr>
      <dsp:spPr>
        <a:xfrm>
          <a:off x="1660988" y="1839627"/>
          <a:ext cx="143656" cy="440546"/>
        </a:xfrm>
        <a:custGeom>
          <a:avLst/>
          <a:gdLst/>
          <a:ahLst/>
          <a:cxnLst/>
          <a:rect l="0" t="0" r="0" b="0"/>
          <a:pathLst>
            <a:path>
              <a:moveTo>
                <a:pt x="0" y="0"/>
              </a:moveTo>
              <a:lnTo>
                <a:pt x="0" y="440546"/>
              </a:lnTo>
              <a:lnTo>
                <a:pt x="143656" y="44054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7B3DDC-824A-4E1A-B102-E2004C38B7BF}">
      <dsp:nvSpPr>
        <dsp:cNvPr id="0" name=""/>
        <dsp:cNvSpPr/>
      </dsp:nvSpPr>
      <dsp:spPr>
        <a:xfrm>
          <a:off x="1998352" y="1159653"/>
          <a:ext cx="91440" cy="201118"/>
        </a:xfrm>
        <a:custGeom>
          <a:avLst/>
          <a:gdLst/>
          <a:ahLst/>
          <a:cxnLst/>
          <a:rect l="0" t="0" r="0" b="0"/>
          <a:pathLst>
            <a:path>
              <a:moveTo>
                <a:pt x="45720" y="0"/>
              </a:moveTo>
              <a:lnTo>
                <a:pt x="45720" y="20111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322840-6202-444A-AD1C-5519549F3FBC}">
      <dsp:nvSpPr>
        <dsp:cNvPr id="0" name=""/>
        <dsp:cNvSpPr/>
      </dsp:nvSpPr>
      <dsp:spPr>
        <a:xfrm>
          <a:off x="2044072" y="478856"/>
          <a:ext cx="579413" cy="201942"/>
        </a:xfrm>
        <a:custGeom>
          <a:avLst/>
          <a:gdLst/>
          <a:ahLst/>
          <a:cxnLst/>
          <a:rect l="0" t="0" r="0" b="0"/>
          <a:pathLst>
            <a:path>
              <a:moveTo>
                <a:pt x="579413" y="0"/>
              </a:moveTo>
              <a:lnTo>
                <a:pt x="579413" y="101383"/>
              </a:lnTo>
              <a:lnTo>
                <a:pt x="0" y="101383"/>
              </a:lnTo>
              <a:lnTo>
                <a:pt x="0" y="20194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B9CCE08-8F22-4676-B0AB-98C1BDE6F3D3}">
      <dsp:nvSpPr>
        <dsp:cNvPr id="0" name=""/>
        <dsp:cNvSpPr/>
      </dsp:nvSpPr>
      <dsp:spPr>
        <a:xfrm>
          <a:off x="2144631" y="2"/>
          <a:ext cx="957708" cy="47885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ΒΑΣΙΛΗΣ - ΜΑΡΙΑ</a:t>
          </a:r>
        </a:p>
      </dsp:txBody>
      <dsp:txXfrm>
        <a:off x="2144631" y="2"/>
        <a:ext cx="957708" cy="478854"/>
      </dsp:txXfrm>
    </dsp:sp>
    <dsp:sp modelId="{2668D248-6C34-47C2-BC66-1B68A6D11064}">
      <dsp:nvSpPr>
        <dsp:cNvPr id="0" name=""/>
        <dsp:cNvSpPr/>
      </dsp:nvSpPr>
      <dsp:spPr>
        <a:xfrm>
          <a:off x="1565217" y="680799"/>
          <a:ext cx="957708" cy="47885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ΠΑΝΑΓΙΩΤΑ</a:t>
          </a:r>
        </a:p>
      </dsp:txBody>
      <dsp:txXfrm>
        <a:off x="1565217" y="680799"/>
        <a:ext cx="957708" cy="478854"/>
      </dsp:txXfrm>
    </dsp:sp>
    <dsp:sp modelId="{04719770-BAB4-4030-A043-C7CF1E62B260}">
      <dsp:nvSpPr>
        <dsp:cNvPr id="0" name=""/>
        <dsp:cNvSpPr/>
      </dsp:nvSpPr>
      <dsp:spPr>
        <a:xfrm>
          <a:off x="1565217" y="1360772"/>
          <a:ext cx="957708" cy="47885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ΑΝΤΩΝΗΣ</a:t>
          </a:r>
        </a:p>
      </dsp:txBody>
      <dsp:txXfrm>
        <a:off x="1565217" y="1360772"/>
        <a:ext cx="957708" cy="478854"/>
      </dsp:txXfrm>
    </dsp:sp>
    <dsp:sp modelId="{BD55F874-B5EB-4B9F-A220-69E7790E739B}">
      <dsp:nvSpPr>
        <dsp:cNvPr id="0" name=""/>
        <dsp:cNvSpPr/>
      </dsp:nvSpPr>
      <dsp:spPr>
        <a:xfrm>
          <a:off x="1804645" y="2040746"/>
          <a:ext cx="957708" cy="47885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ΠΑΡΑΣΚΕΥΑΣ</a:t>
          </a:r>
        </a:p>
      </dsp:txBody>
      <dsp:txXfrm>
        <a:off x="1804645" y="2040746"/>
        <a:ext cx="957708" cy="478854"/>
      </dsp:txXfrm>
    </dsp:sp>
    <dsp:sp modelId="{E842E9D7-7359-4119-B6C0-7175C3DD8FCE}">
      <dsp:nvSpPr>
        <dsp:cNvPr id="0" name=""/>
        <dsp:cNvSpPr/>
      </dsp:nvSpPr>
      <dsp:spPr>
        <a:xfrm>
          <a:off x="2724045" y="680799"/>
          <a:ext cx="957708" cy="47885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ΒΑΓΙΑ</a:t>
          </a:r>
        </a:p>
        <a:p>
          <a:pPr lvl="0" algn="ctr" defTabSz="577850">
            <a:lnSpc>
              <a:spcPct val="90000"/>
            </a:lnSpc>
            <a:spcBef>
              <a:spcPct val="0"/>
            </a:spcBef>
            <a:spcAft>
              <a:spcPct val="35000"/>
            </a:spcAft>
          </a:pPr>
          <a:endParaRPr lang="el-GR" sz="1300" kern="1200"/>
        </a:p>
      </dsp:txBody>
      <dsp:txXfrm>
        <a:off x="2724045" y="680799"/>
        <a:ext cx="957708" cy="478854"/>
      </dsp:txXfrm>
    </dsp:sp>
    <dsp:sp modelId="{27962760-2A1E-4DD5-90D3-51A32A4FB004}">
      <dsp:nvSpPr>
        <dsp:cNvPr id="0" name=""/>
        <dsp:cNvSpPr/>
      </dsp:nvSpPr>
      <dsp:spPr>
        <a:xfrm>
          <a:off x="2724045" y="1360772"/>
          <a:ext cx="957708" cy="47885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ΣΤΕΛΙΟΣ</a:t>
          </a:r>
        </a:p>
      </dsp:txBody>
      <dsp:txXfrm>
        <a:off x="2724045" y="1360772"/>
        <a:ext cx="957708" cy="478854"/>
      </dsp:txXfrm>
    </dsp:sp>
    <dsp:sp modelId="{4B1B8471-6882-4C17-B056-B7A722CABC67}">
      <dsp:nvSpPr>
        <dsp:cNvPr id="0" name=""/>
        <dsp:cNvSpPr/>
      </dsp:nvSpPr>
      <dsp:spPr>
        <a:xfrm>
          <a:off x="2985988" y="2042125"/>
          <a:ext cx="957708" cy="47885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ΔΗΜΗΤΡΗΣ</a:t>
          </a:r>
        </a:p>
      </dsp:txBody>
      <dsp:txXfrm>
        <a:off x="2985988" y="2042125"/>
        <a:ext cx="957708" cy="478854"/>
      </dsp:txXfrm>
    </dsp:sp>
    <dsp:sp modelId="{99B52B66-F9C8-429F-8595-B51F040195DD}">
      <dsp:nvSpPr>
        <dsp:cNvPr id="0" name=""/>
        <dsp:cNvSpPr/>
      </dsp:nvSpPr>
      <dsp:spPr>
        <a:xfrm>
          <a:off x="2963473" y="2720719"/>
          <a:ext cx="957708" cy="47885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ΒΑΣΙΛΗΣ</a:t>
          </a:r>
        </a:p>
      </dsp:txBody>
      <dsp:txXfrm>
        <a:off x="2963473" y="2720719"/>
        <a:ext cx="957708" cy="47885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2D0"/>
    <w:rsid w:val="00BE42D0"/>
    <w:rsid w:val="00D20B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31B0B5DBB014F7786616D1D2451C638">
    <w:name w:val="031B0B5DBB014F7786616D1D2451C638"/>
    <w:rsid w:val="00BE42D0"/>
  </w:style>
  <w:style w:type="character" w:styleId="a3">
    <w:name w:val="Placeholder Text"/>
    <w:basedOn w:val="a0"/>
    <w:uiPriority w:val="99"/>
    <w:semiHidden/>
    <w:rsid w:val="00BE42D0"/>
    <w:rPr>
      <w:color w:val="808080"/>
    </w:rPr>
  </w:style>
  <w:style w:type="paragraph" w:customStyle="1" w:styleId="CDE33A0213C54C668D7340DE3C32BB92">
    <w:name w:val="CDE33A0213C54C668D7340DE3C32BB92"/>
    <w:rsid w:val="00BE42D0"/>
  </w:style>
  <w:style w:type="paragraph" w:customStyle="1" w:styleId="2A1BE289F00C4E04B15892793B8AAB64">
    <w:name w:val="2A1BE289F00C4E04B15892793B8AAB64"/>
    <w:rsid w:val="00BE42D0"/>
  </w:style>
  <w:style w:type="paragraph" w:customStyle="1" w:styleId="5F4C58A32EA64E6E854160A597BCC8F4">
    <w:name w:val="5F4C58A32EA64E6E854160A597BCC8F4"/>
    <w:rsid w:val="00BE42D0"/>
  </w:style>
  <w:style w:type="paragraph" w:customStyle="1" w:styleId="29F938C0F813463089993141A7AE3C08">
    <w:name w:val="29F938C0F813463089993141A7AE3C08"/>
    <w:rsid w:val="00BE42D0"/>
  </w:style>
  <w:style w:type="paragraph" w:customStyle="1" w:styleId="641363B29DC1460BBADEA51F0835826D">
    <w:name w:val="641363B29DC1460BBADEA51F0835826D"/>
    <w:rsid w:val="00BE42D0"/>
  </w:style>
  <w:style w:type="paragraph" w:customStyle="1" w:styleId="1B5E0D0894354691BAB701BE56195F9C">
    <w:name w:val="1B5E0D0894354691BAB701BE56195F9C"/>
    <w:rsid w:val="00BE42D0"/>
  </w:style>
  <w:style w:type="paragraph" w:customStyle="1" w:styleId="EF8F1D2B957245D7B88934AE1616CCE0">
    <w:name w:val="EF8F1D2B957245D7B88934AE1616CCE0"/>
    <w:rsid w:val="00BE42D0"/>
  </w:style>
  <w:style w:type="paragraph" w:customStyle="1" w:styleId="FA579EFAE251423FBC9C92FAA2D06148">
    <w:name w:val="FA579EFAE251423FBC9C92FAA2D06148"/>
    <w:rsid w:val="00BE42D0"/>
  </w:style>
  <w:style w:type="paragraph" w:customStyle="1" w:styleId="0F38E6538DCC456690FD8333E0E97988">
    <w:name w:val="0F38E6538DCC456690FD8333E0E97988"/>
    <w:rsid w:val="00BE42D0"/>
  </w:style>
  <w:style w:type="paragraph" w:customStyle="1" w:styleId="1A6DBFD7744143A39A732DD75CFEE5EA">
    <w:name w:val="1A6DBFD7744143A39A732DD75CFEE5EA"/>
    <w:rsid w:val="00BE42D0"/>
  </w:style>
  <w:style w:type="paragraph" w:customStyle="1" w:styleId="00862CE0993049EC823F161F8B79095E">
    <w:name w:val="00862CE0993049EC823F161F8B79095E"/>
    <w:rsid w:val="00BE42D0"/>
  </w:style>
  <w:style w:type="paragraph" w:customStyle="1" w:styleId="1223420F2F114F94B26E0E8EE4623766">
    <w:name w:val="1223420F2F114F94B26E0E8EE4623766"/>
    <w:rsid w:val="00BE42D0"/>
  </w:style>
  <w:style w:type="paragraph" w:customStyle="1" w:styleId="908FA5E985634EC5942533C51B99AAAA">
    <w:name w:val="908FA5E985634EC5942533C51B99AAAA"/>
    <w:rsid w:val="00BE42D0"/>
  </w:style>
  <w:style w:type="paragraph" w:customStyle="1" w:styleId="BBED002B0EEF4642BD3A565B2E908DEB">
    <w:name w:val="BBED002B0EEF4642BD3A565B2E908DEB"/>
    <w:rsid w:val="00BE42D0"/>
  </w:style>
  <w:style w:type="paragraph" w:customStyle="1" w:styleId="B7E1D7E37AA0406BBFDEB38907A25CDB">
    <w:name w:val="B7E1D7E37AA0406BBFDEB38907A25CDB"/>
    <w:rsid w:val="00BE42D0"/>
  </w:style>
  <w:style w:type="paragraph" w:customStyle="1" w:styleId="1C1C696764324D5D83F07B0321D566D2">
    <w:name w:val="1C1C696764324D5D83F07B0321D566D2"/>
    <w:rsid w:val="00BE42D0"/>
  </w:style>
  <w:style w:type="paragraph" w:customStyle="1" w:styleId="D0C17500D5634560B96EE7D1582ECDE5">
    <w:name w:val="D0C17500D5634560B96EE7D1582ECDE5"/>
    <w:rsid w:val="00BE42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4469B2-39D9-4121-8CF9-03A648999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TotalTime>
  <Pages>8</Pages>
  <Words>1845</Words>
  <Characters>11053</Characters>
  <Application>Microsoft Office Word</Application>
  <DocSecurity>0</DocSecurity>
  <Lines>212</Lines>
  <Paragraphs>88</Paragraphs>
  <ScaleCrop>false</ScaleCrop>
  <HeadingPairs>
    <vt:vector size="2" baseType="variant">
      <vt:variant>
        <vt:lpstr>Τίτλος</vt:lpstr>
      </vt:variant>
      <vt:variant>
        <vt:i4>1</vt:i4>
      </vt:variant>
    </vt:vector>
  </HeadingPairs>
  <TitlesOfParts>
    <vt:vector size="1" baseType="lpstr">
      <vt:lpstr/>
    </vt:vector>
  </TitlesOfParts>
  <Company>ΠΤΔΕ ΦΛΩΡΙΝΑΣ</Company>
  <LinksUpToDate>false</LinksUpToDate>
  <CharactersWithSpaces>12810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ΕΡΓΑΣΙΑ 1 </dc:title>
  <dc:subject>ΑΕΜ: 4606</dc:subject>
  <dc:creator>Χλιαρά Παναγιώτα</dc:creator>
  <cp:keywords/>
  <dc:description/>
  <cp:lastModifiedBy>admin</cp:lastModifiedBy>
  <cp:revision>11</cp:revision>
  <dcterms:created xsi:type="dcterms:W3CDTF">2018-03-24T21:02:00Z</dcterms:created>
  <dcterms:modified xsi:type="dcterms:W3CDTF">2018-03-25T10:46:00Z</dcterms:modified>
</cp:coreProperties>
</file>